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86867" w14:textId="77777777" w:rsidR="008B2C77" w:rsidRPr="00947C69" w:rsidRDefault="008B2C77" w:rsidP="008B2C77">
      <w:pPr>
        <w:jc w:val="both"/>
        <w:rPr>
          <w:rFonts w:ascii="Arial" w:hAnsi="Arial" w:cs="Arial"/>
          <w:sz w:val="24"/>
        </w:rPr>
      </w:pPr>
      <w:bookmarkStart w:id="0" w:name="_Hlk156460249"/>
      <w:r w:rsidRPr="00947C69">
        <w:rPr>
          <w:rFonts w:ascii="Arial" w:hAnsi="Arial" w:cs="Arial"/>
          <w:b/>
          <w:sz w:val="24"/>
        </w:rPr>
        <w:t xml:space="preserve">TO: </w:t>
      </w:r>
      <w:r w:rsidRPr="00947C69">
        <w:rPr>
          <w:rFonts w:ascii="Arial" w:hAnsi="Arial" w:cs="Arial"/>
          <w:b/>
          <w:sz w:val="24"/>
        </w:rPr>
        <w:tab/>
      </w:r>
      <w:r w:rsidRPr="00947C69">
        <w:rPr>
          <w:rFonts w:ascii="Arial" w:hAnsi="Arial" w:cs="Arial"/>
          <w:b/>
          <w:sz w:val="24"/>
        </w:rPr>
        <w:tab/>
      </w:r>
      <w:r w:rsidRPr="00947C69">
        <w:rPr>
          <w:rFonts w:ascii="Arial" w:hAnsi="Arial" w:cs="Arial"/>
          <w:sz w:val="24"/>
        </w:rPr>
        <w:t>Honorable Mayor &amp; Members of the North Port Commission</w:t>
      </w:r>
    </w:p>
    <w:p w14:paraId="6C6A07BD" w14:textId="77777777" w:rsidR="008B2C77" w:rsidRPr="00947C69" w:rsidRDefault="008B2C77" w:rsidP="008B2C77">
      <w:pPr>
        <w:jc w:val="both"/>
        <w:rPr>
          <w:rFonts w:ascii="Arial" w:hAnsi="Arial" w:cs="Arial"/>
          <w:b/>
          <w:sz w:val="24"/>
        </w:rPr>
      </w:pPr>
    </w:p>
    <w:p w14:paraId="3AB7D313" w14:textId="77777777" w:rsidR="008B2C77" w:rsidRPr="00947C69" w:rsidRDefault="008B2C77" w:rsidP="008B2C77">
      <w:pPr>
        <w:jc w:val="both"/>
        <w:rPr>
          <w:rFonts w:ascii="Arial" w:hAnsi="Arial" w:cs="Arial"/>
          <w:sz w:val="24"/>
        </w:rPr>
      </w:pPr>
      <w:r w:rsidRPr="00947C69">
        <w:rPr>
          <w:rFonts w:ascii="Arial" w:hAnsi="Arial" w:cs="Arial"/>
          <w:b/>
          <w:sz w:val="24"/>
        </w:rPr>
        <w:t xml:space="preserve">FROM: </w:t>
      </w:r>
      <w:r w:rsidRPr="00947C69">
        <w:rPr>
          <w:rFonts w:ascii="Arial" w:hAnsi="Arial" w:cs="Arial"/>
          <w:b/>
          <w:sz w:val="24"/>
        </w:rPr>
        <w:tab/>
      </w:r>
      <w:r w:rsidRPr="00947C69">
        <w:rPr>
          <w:rFonts w:ascii="Arial" w:eastAsia="Calibri" w:hAnsi="Arial" w:cs="Arial"/>
          <w:sz w:val="24"/>
        </w:rPr>
        <w:t>A. Jerome Fletcher II, ICMA-CM, MPA</w:t>
      </w:r>
      <w:r>
        <w:rPr>
          <w:rFonts w:ascii="Arial" w:eastAsia="Calibri" w:hAnsi="Arial" w:cs="Arial"/>
          <w:sz w:val="24"/>
        </w:rPr>
        <w:t>, City Manager</w:t>
      </w:r>
    </w:p>
    <w:p w14:paraId="39294BA8" w14:textId="77777777" w:rsidR="008B2C77" w:rsidRPr="00947C69" w:rsidRDefault="008B2C77" w:rsidP="008B2C77">
      <w:pPr>
        <w:jc w:val="both"/>
        <w:rPr>
          <w:rFonts w:ascii="Arial" w:hAnsi="Arial" w:cs="Arial"/>
          <w:b/>
          <w:sz w:val="24"/>
          <w:u w:val="single"/>
        </w:rPr>
      </w:pPr>
    </w:p>
    <w:p w14:paraId="00483803" w14:textId="08844A3B" w:rsidR="008B2C77" w:rsidRPr="00947C69" w:rsidRDefault="008B2C77" w:rsidP="00916935">
      <w:pPr>
        <w:ind w:left="1440" w:hanging="1440"/>
        <w:jc w:val="both"/>
        <w:rPr>
          <w:rFonts w:ascii="Arial" w:hAnsi="Arial" w:cs="Arial"/>
          <w:b/>
          <w:sz w:val="24"/>
        </w:rPr>
      </w:pPr>
      <w:r w:rsidRPr="00947C69">
        <w:rPr>
          <w:rFonts w:ascii="Arial" w:hAnsi="Arial" w:cs="Arial"/>
          <w:b/>
          <w:sz w:val="24"/>
        </w:rPr>
        <w:t>TITLE</w:t>
      </w:r>
      <w:r w:rsidRPr="00947C69">
        <w:rPr>
          <w:rFonts w:ascii="Arial" w:hAnsi="Arial" w:cs="Arial"/>
          <w:sz w:val="24"/>
        </w:rPr>
        <w:t>:</w:t>
      </w:r>
      <w:r w:rsidRPr="00947C69">
        <w:rPr>
          <w:rFonts w:ascii="Arial" w:hAnsi="Arial" w:cs="Arial"/>
          <w:sz w:val="24"/>
        </w:rPr>
        <w:tab/>
      </w:r>
      <w:r w:rsidR="006A1AC8">
        <w:rPr>
          <w:rFonts w:ascii="Arial" w:hAnsi="Arial" w:cs="Arial"/>
          <w:sz w:val="24"/>
        </w:rPr>
        <w:t>Review and Approval of the Art Advisory Board Recommendation for a</w:t>
      </w:r>
      <w:r>
        <w:rPr>
          <w:rFonts w:ascii="Arial" w:hAnsi="Arial" w:cs="Arial"/>
          <w:sz w:val="24"/>
        </w:rPr>
        <w:t xml:space="preserve"> </w:t>
      </w:r>
      <w:r w:rsidR="00BB44C0">
        <w:rPr>
          <w:rFonts w:ascii="Arial" w:hAnsi="Arial" w:cs="Arial"/>
          <w:sz w:val="24"/>
        </w:rPr>
        <w:t>Piece of Art</w:t>
      </w:r>
      <w:r>
        <w:rPr>
          <w:rFonts w:ascii="Arial" w:hAnsi="Arial" w:cs="Arial"/>
          <w:sz w:val="24"/>
        </w:rPr>
        <w:t xml:space="preserve"> </w:t>
      </w:r>
      <w:r w:rsidR="006A1AC8">
        <w:rPr>
          <w:rFonts w:ascii="Arial" w:hAnsi="Arial" w:cs="Arial"/>
          <w:sz w:val="24"/>
        </w:rPr>
        <w:t>to be Placed</w:t>
      </w:r>
      <w:r>
        <w:rPr>
          <w:rFonts w:ascii="Arial" w:hAnsi="Arial" w:cs="Arial"/>
          <w:sz w:val="24"/>
        </w:rPr>
        <w:t xml:space="preserve"> </w:t>
      </w:r>
      <w:bookmarkStart w:id="1" w:name="_Hlk156460648"/>
      <w:r w:rsidR="00916935">
        <w:rPr>
          <w:rFonts w:ascii="Arial" w:hAnsi="Arial" w:cs="Arial"/>
          <w:sz w:val="24"/>
        </w:rPr>
        <w:t xml:space="preserve">Near Walgreen’s in Heron Creek </w:t>
      </w:r>
      <w:r>
        <w:rPr>
          <w:rFonts w:ascii="Arial" w:hAnsi="Arial" w:cs="Arial"/>
          <w:sz w:val="24"/>
        </w:rPr>
        <w:t xml:space="preserve">at a </w:t>
      </w:r>
      <w:r w:rsidR="00384FB2">
        <w:rPr>
          <w:rFonts w:ascii="Arial" w:hAnsi="Arial" w:cs="Arial"/>
          <w:sz w:val="24"/>
        </w:rPr>
        <w:t>C</w:t>
      </w:r>
      <w:r>
        <w:rPr>
          <w:rFonts w:ascii="Arial" w:hAnsi="Arial" w:cs="Arial"/>
          <w:sz w:val="24"/>
        </w:rPr>
        <w:t xml:space="preserve">ost </w:t>
      </w:r>
      <w:r w:rsidR="00384FB2" w:rsidRPr="00916935">
        <w:rPr>
          <w:rFonts w:ascii="Arial" w:hAnsi="Arial" w:cs="Arial"/>
          <w:sz w:val="24"/>
        </w:rPr>
        <w:t>N</w:t>
      </w:r>
      <w:r w:rsidRPr="00916935">
        <w:rPr>
          <w:rFonts w:ascii="Arial" w:hAnsi="Arial" w:cs="Arial"/>
          <w:sz w:val="24"/>
        </w:rPr>
        <w:t xml:space="preserve">ot to </w:t>
      </w:r>
      <w:r w:rsidR="00384FB2" w:rsidRPr="00916935">
        <w:rPr>
          <w:rFonts w:ascii="Arial" w:hAnsi="Arial" w:cs="Arial"/>
          <w:sz w:val="24"/>
        </w:rPr>
        <w:t>E</w:t>
      </w:r>
      <w:r w:rsidRPr="00916935">
        <w:rPr>
          <w:rFonts w:ascii="Arial" w:hAnsi="Arial" w:cs="Arial"/>
          <w:sz w:val="24"/>
        </w:rPr>
        <w:t>xceed $</w:t>
      </w:r>
      <w:r w:rsidR="00916935" w:rsidRPr="00916935">
        <w:rPr>
          <w:rFonts w:ascii="Arial" w:hAnsi="Arial" w:cs="Arial"/>
          <w:sz w:val="24"/>
        </w:rPr>
        <w:t>4</w:t>
      </w:r>
      <w:r w:rsidR="006C27F3">
        <w:rPr>
          <w:rFonts w:ascii="Arial" w:hAnsi="Arial" w:cs="Arial"/>
          <w:sz w:val="24"/>
        </w:rPr>
        <w:t>5</w:t>
      </w:r>
      <w:r w:rsidR="00916935" w:rsidRPr="00916935">
        <w:rPr>
          <w:rFonts w:ascii="Arial" w:hAnsi="Arial" w:cs="Arial"/>
          <w:sz w:val="24"/>
        </w:rPr>
        <w:t>,000</w:t>
      </w:r>
      <w:r w:rsidR="00916935">
        <w:rPr>
          <w:rFonts w:ascii="Arial" w:hAnsi="Arial" w:cs="Arial"/>
          <w:sz w:val="24"/>
        </w:rPr>
        <w:t>.</w:t>
      </w:r>
    </w:p>
    <w:p w14:paraId="015567D1" w14:textId="07A2569B" w:rsidR="00E015C5" w:rsidRDefault="00E015C5"/>
    <w:bookmarkEnd w:id="1"/>
    <w:p w14:paraId="7677B417" w14:textId="77777777" w:rsidR="008B2C77" w:rsidRPr="005731FB" w:rsidRDefault="008B2C77" w:rsidP="008B2C77">
      <w:pPr>
        <w:pBdr>
          <w:bottom w:val="single" w:sz="12" w:space="1" w:color="auto"/>
        </w:pBdr>
        <w:rPr>
          <w:rFonts w:ascii="Arial" w:hAnsi="Arial" w:cs="Arial"/>
          <w:b/>
          <w:sz w:val="22"/>
          <w:szCs w:val="22"/>
        </w:rPr>
      </w:pPr>
    </w:p>
    <w:p w14:paraId="6944C3D3" w14:textId="77777777" w:rsidR="008B2C77" w:rsidRPr="00046176" w:rsidRDefault="008B2C77" w:rsidP="008B2C77">
      <w:pPr>
        <w:rPr>
          <w:rFonts w:ascii="Arial" w:hAnsi="Arial" w:cs="Arial"/>
          <w:b/>
          <w:sz w:val="22"/>
          <w:szCs w:val="22"/>
        </w:rPr>
      </w:pPr>
    </w:p>
    <w:p w14:paraId="0E195E08" w14:textId="77777777" w:rsidR="008B2C77" w:rsidRPr="00D66B9B" w:rsidRDefault="008B2C77" w:rsidP="008B2C77">
      <w:pPr>
        <w:jc w:val="both"/>
        <w:rPr>
          <w:rFonts w:ascii="Arial" w:hAnsi="Arial" w:cs="Arial"/>
          <w:szCs w:val="20"/>
          <w:u w:val="single"/>
        </w:rPr>
      </w:pPr>
      <w:r w:rsidRPr="00D66B9B">
        <w:rPr>
          <w:rFonts w:ascii="Arial" w:hAnsi="Arial" w:cs="Arial"/>
          <w:b/>
          <w:szCs w:val="20"/>
          <w:u w:val="single"/>
        </w:rPr>
        <w:t>Recommended Action</w:t>
      </w:r>
    </w:p>
    <w:p w14:paraId="169F76E0" w14:textId="77777777" w:rsidR="007370BF" w:rsidRPr="00D66B9B" w:rsidRDefault="007370BF" w:rsidP="008B2C77">
      <w:pPr>
        <w:jc w:val="both"/>
        <w:rPr>
          <w:rFonts w:ascii="Arial" w:hAnsi="Arial" w:cs="Arial"/>
          <w:szCs w:val="20"/>
        </w:rPr>
      </w:pPr>
    </w:p>
    <w:p w14:paraId="70CA3DF0" w14:textId="7549A98F" w:rsidR="00916935" w:rsidRPr="00D66B9B" w:rsidRDefault="008B2C77" w:rsidP="00916935">
      <w:pPr>
        <w:jc w:val="both"/>
        <w:rPr>
          <w:rFonts w:ascii="Arial" w:hAnsi="Arial" w:cs="Arial"/>
          <w:b/>
          <w:szCs w:val="20"/>
        </w:rPr>
      </w:pPr>
      <w:r w:rsidRPr="00D66B9B">
        <w:rPr>
          <w:rFonts w:ascii="Arial" w:hAnsi="Arial" w:cs="Arial"/>
          <w:szCs w:val="20"/>
        </w:rPr>
        <w:t xml:space="preserve">Approve the Art Advisory Board recommendation </w:t>
      </w:r>
      <w:r w:rsidR="006A1AC8" w:rsidRPr="00D66B9B">
        <w:rPr>
          <w:rFonts w:ascii="Arial" w:hAnsi="Arial" w:cs="Arial"/>
          <w:szCs w:val="20"/>
        </w:rPr>
        <w:t>for a</w:t>
      </w:r>
      <w:r w:rsidRPr="00D66B9B">
        <w:rPr>
          <w:rFonts w:ascii="Arial" w:hAnsi="Arial" w:cs="Arial"/>
          <w:szCs w:val="20"/>
        </w:rPr>
        <w:t xml:space="preserve"> </w:t>
      </w:r>
      <w:r w:rsidR="00E660C5" w:rsidRPr="00D66B9B">
        <w:rPr>
          <w:rFonts w:ascii="Arial" w:hAnsi="Arial" w:cs="Arial"/>
          <w:szCs w:val="20"/>
        </w:rPr>
        <w:t xml:space="preserve">piece of art </w:t>
      </w:r>
      <w:r w:rsidRPr="00D66B9B">
        <w:rPr>
          <w:rFonts w:ascii="Arial" w:hAnsi="Arial" w:cs="Arial"/>
          <w:szCs w:val="20"/>
        </w:rPr>
        <w:t>to be placed</w:t>
      </w:r>
      <w:r w:rsidR="00916935" w:rsidRPr="00D66B9B">
        <w:rPr>
          <w:rFonts w:ascii="Arial" w:hAnsi="Arial" w:cs="Arial"/>
          <w:szCs w:val="20"/>
        </w:rPr>
        <w:t xml:space="preserve"> </w:t>
      </w:r>
      <w:ins w:id="2" w:author="Cheryl Greiner" w:date="2024-01-22T09:29:00Z">
        <w:r w:rsidR="00E4111C">
          <w:rPr>
            <w:rFonts w:ascii="Arial" w:hAnsi="Arial" w:cs="Arial"/>
            <w:szCs w:val="20"/>
          </w:rPr>
          <w:t>n</w:t>
        </w:r>
      </w:ins>
      <w:del w:id="3" w:author="Cheryl Greiner" w:date="2024-01-22T09:29:00Z">
        <w:r w:rsidR="00916935" w:rsidRPr="00D66B9B" w:rsidDel="00E4111C">
          <w:rPr>
            <w:rFonts w:ascii="Arial" w:hAnsi="Arial" w:cs="Arial"/>
            <w:szCs w:val="20"/>
          </w:rPr>
          <w:delText>N</w:delText>
        </w:r>
      </w:del>
      <w:r w:rsidR="00916935" w:rsidRPr="00D66B9B">
        <w:rPr>
          <w:rFonts w:ascii="Arial" w:hAnsi="Arial" w:cs="Arial"/>
          <w:szCs w:val="20"/>
        </w:rPr>
        <w:t xml:space="preserve">ear Walgreen’s in Heron Creek at a </w:t>
      </w:r>
      <w:ins w:id="4" w:author="Cheryl Greiner" w:date="2024-01-22T09:29:00Z">
        <w:r w:rsidR="00E4111C">
          <w:rPr>
            <w:rFonts w:ascii="Arial" w:hAnsi="Arial" w:cs="Arial"/>
            <w:szCs w:val="20"/>
          </w:rPr>
          <w:t>c</w:t>
        </w:r>
      </w:ins>
      <w:del w:id="5" w:author="Cheryl Greiner" w:date="2024-01-22T09:29:00Z">
        <w:r w:rsidR="00916935" w:rsidRPr="00D66B9B" w:rsidDel="00E4111C">
          <w:rPr>
            <w:rFonts w:ascii="Arial" w:hAnsi="Arial" w:cs="Arial"/>
            <w:szCs w:val="20"/>
          </w:rPr>
          <w:delText>C</w:delText>
        </w:r>
      </w:del>
      <w:r w:rsidR="00916935" w:rsidRPr="00D66B9B">
        <w:rPr>
          <w:rFonts w:ascii="Arial" w:hAnsi="Arial" w:cs="Arial"/>
          <w:szCs w:val="20"/>
        </w:rPr>
        <w:t xml:space="preserve">ost </w:t>
      </w:r>
      <w:ins w:id="6" w:author="Cheryl Greiner" w:date="2024-01-22T09:29:00Z">
        <w:r w:rsidR="00E4111C">
          <w:rPr>
            <w:rFonts w:ascii="Arial" w:hAnsi="Arial" w:cs="Arial"/>
            <w:szCs w:val="20"/>
          </w:rPr>
          <w:t>n</w:t>
        </w:r>
      </w:ins>
      <w:del w:id="7" w:author="Cheryl Greiner" w:date="2024-01-22T09:29:00Z">
        <w:r w:rsidR="00916935" w:rsidRPr="00D66B9B" w:rsidDel="00E4111C">
          <w:rPr>
            <w:rFonts w:ascii="Arial" w:hAnsi="Arial" w:cs="Arial"/>
            <w:szCs w:val="20"/>
          </w:rPr>
          <w:delText>N</w:delText>
        </w:r>
      </w:del>
      <w:r w:rsidR="00916935" w:rsidRPr="00D66B9B">
        <w:rPr>
          <w:rFonts w:ascii="Arial" w:hAnsi="Arial" w:cs="Arial"/>
          <w:szCs w:val="20"/>
        </w:rPr>
        <w:t xml:space="preserve">ot to </w:t>
      </w:r>
      <w:ins w:id="8" w:author="Cheryl Greiner" w:date="2024-01-22T09:29:00Z">
        <w:r w:rsidR="00E4111C">
          <w:rPr>
            <w:rFonts w:ascii="Arial" w:hAnsi="Arial" w:cs="Arial"/>
            <w:szCs w:val="20"/>
          </w:rPr>
          <w:t>e</w:t>
        </w:r>
      </w:ins>
      <w:del w:id="9" w:author="Cheryl Greiner" w:date="2024-01-22T09:29:00Z">
        <w:r w:rsidR="00916935" w:rsidRPr="00D66B9B" w:rsidDel="00E4111C">
          <w:rPr>
            <w:rFonts w:ascii="Arial" w:hAnsi="Arial" w:cs="Arial"/>
            <w:szCs w:val="20"/>
          </w:rPr>
          <w:delText>E</w:delText>
        </w:r>
      </w:del>
      <w:r w:rsidR="00916935" w:rsidRPr="00D66B9B">
        <w:rPr>
          <w:rFonts w:ascii="Arial" w:hAnsi="Arial" w:cs="Arial"/>
          <w:szCs w:val="20"/>
        </w:rPr>
        <w:t>xceed $4</w:t>
      </w:r>
      <w:r w:rsidR="006C27F3" w:rsidRPr="00D66B9B">
        <w:rPr>
          <w:rFonts w:ascii="Arial" w:hAnsi="Arial" w:cs="Arial"/>
          <w:szCs w:val="20"/>
        </w:rPr>
        <w:t>5</w:t>
      </w:r>
      <w:r w:rsidR="00916935" w:rsidRPr="00D66B9B">
        <w:rPr>
          <w:rFonts w:ascii="Arial" w:hAnsi="Arial" w:cs="Arial"/>
          <w:szCs w:val="20"/>
        </w:rPr>
        <w:t>,000.</w:t>
      </w:r>
    </w:p>
    <w:p w14:paraId="19B717A0" w14:textId="77777777" w:rsidR="00916935" w:rsidRPr="00D66B9B" w:rsidRDefault="00916935" w:rsidP="00916935"/>
    <w:p w14:paraId="7E390D5A" w14:textId="20121D49" w:rsidR="008B2C77" w:rsidRPr="00D66B9B" w:rsidRDefault="008B2C77" w:rsidP="008B2C77">
      <w:pPr>
        <w:jc w:val="both"/>
        <w:rPr>
          <w:rFonts w:ascii="Arial" w:hAnsi="Arial" w:cs="Arial"/>
          <w:szCs w:val="20"/>
        </w:rPr>
      </w:pPr>
    </w:p>
    <w:p w14:paraId="4F750079" w14:textId="64BB8FD8" w:rsidR="008B2C77" w:rsidRPr="00D66B9B" w:rsidRDefault="008B2C77" w:rsidP="008B2C77">
      <w:pPr>
        <w:tabs>
          <w:tab w:val="left" w:pos="-360"/>
          <w:tab w:val="left" w:pos="0"/>
          <w:tab w:val="left" w:pos="1440"/>
          <w:tab w:val="left" w:pos="1490"/>
          <w:tab w:val="left" w:pos="2160"/>
          <w:tab w:val="left" w:pos="2880"/>
          <w:tab w:val="left" w:pos="3600"/>
          <w:tab w:val="left" w:pos="4320"/>
          <w:tab w:val="left" w:pos="5040"/>
          <w:tab w:val="left" w:pos="5760"/>
          <w:tab w:val="left" w:pos="6480"/>
          <w:tab w:val="left" w:pos="7200"/>
          <w:tab w:val="left" w:pos="7920"/>
          <w:tab w:val="left" w:pos="8640"/>
          <w:tab w:val="left" w:pos="9000"/>
          <w:tab w:val="left" w:pos="10080"/>
        </w:tabs>
        <w:spacing w:after="58"/>
        <w:jc w:val="both"/>
        <w:rPr>
          <w:rFonts w:ascii="Arial" w:hAnsi="Arial" w:cs="Arial"/>
          <w:b/>
          <w:bCs/>
          <w:szCs w:val="20"/>
          <w:u w:val="single"/>
        </w:rPr>
      </w:pPr>
      <w:r w:rsidRPr="00D66B9B">
        <w:rPr>
          <w:rFonts w:ascii="Arial" w:hAnsi="Arial" w:cs="Arial"/>
          <w:b/>
          <w:bCs/>
          <w:szCs w:val="20"/>
          <w:u w:val="single"/>
        </w:rPr>
        <w:t>Background Information</w:t>
      </w:r>
    </w:p>
    <w:p w14:paraId="5FA53F88" w14:textId="77777777" w:rsidR="007370BF" w:rsidRPr="00D66B9B" w:rsidRDefault="007370BF" w:rsidP="008B2C77">
      <w:pPr>
        <w:jc w:val="both"/>
        <w:rPr>
          <w:rFonts w:ascii="Arial" w:hAnsi="Arial" w:cs="Arial"/>
          <w:szCs w:val="20"/>
        </w:rPr>
      </w:pPr>
    </w:p>
    <w:p w14:paraId="4ADC4F3D" w14:textId="0035EAE7" w:rsidR="00D47038" w:rsidRPr="00D66B9B" w:rsidRDefault="007E11B4" w:rsidP="008B2C77">
      <w:pPr>
        <w:jc w:val="both"/>
        <w:rPr>
          <w:rFonts w:ascii="Arial" w:hAnsi="Arial" w:cs="Arial"/>
          <w:szCs w:val="20"/>
        </w:rPr>
      </w:pPr>
      <w:r w:rsidRPr="00D66B9B">
        <w:rPr>
          <w:rFonts w:ascii="Arial" w:hAnsi="Arial" w:cs="Arial"/>
          <w:szCs w:val="20"/>
        </w:rPr>
        <w:t>During the</w:t>
      </w:r>
      <w:r w:rsidR="00445019" w:rsidRPr="00D66B9B">
        <w:rPr>
          <w:rFonts w:ascii="Arial" w:hAnsi="Arial" w:cs="Arial"/>
          <w:szCs w:val="20"/>
        </w:rPr>
        <w:t xml:space="preserve"> </w:t>
      </w:r>
      <w:r w:rsidR="006A1AC8" w:rsidRPr="00D66B9B">
        <w:rPr>
          <w:rFonts w:ascii="Arial" w:hAnsi="Arial" w:cs="Arial"/>
          <w:szCs w:val="20"/>
        </w:rPr>
        <w:t xml:space="preserve">City </w:t>
      </w:r>
      <w:r w:rsidR="00445019" w:rsidRPr="00D66B9B">
        <w:rPr>
          <w:rFonts w:ascii="Arial" w:hAnsi="Arial" w:cs="Arial"/>
          <w:szCs w:val="20"/>
        </w:rPr>
        <w:t>Commission</w:t>
      </w:r>
      <w:r w:rsidRPr="00D66B9B">
        <w:rPr>
          <w:rFonts w:ascii="Arial" w:hAnsi="Arial" w:cs="Arial"/>
          <w:szCs w:val="20"/>
        </w:rPr>
        <w:t xml:space="preserve"> Regular Meeting</w:t>
      </w:r>
      <w:r w:rsidR="007B1491" w:rsidRPr="00D66B9B">
        <w:rPr>
          <w:rFonts w:ascii="Arial" w:hAnsi="Arial" w:cs="Arial"/>
          <w:szCs w:val="20"/>
        </w:rPr>
        <w:t xml:space="preserve"> on March 2, 2021</w:t>
      </w:r>
      <w:r w:rsidRPr="00D66B9B">
        <w:rPr>
          <w:rFonts w:ascii="Arial" w:hAnsi="Arial" w:cs="Arial"/>
          <w:szCs w:val="20"/>
        </w:rPr>
        <w:t xml:space="preserve">, </w:t>
      </w:r>
      <w:r w:rsidR="007B1491" w:rsidRPr="00D66B9B">
        <w:rPr>
          <w:rFonts w:ascii="Arial" w:hAnsi="Arial" w:cs="Arial"/>
          <w:szCs w:val="20"/>
        </w:rPr>
        <w:t xml:space="preserve">Commission </w:t>
      </w:r>
      <w:ins w:id="10" w:author="Cheryl Greiner" w:date="2024-01-22T09:41:00Z">
        <w:r w:rsidR="007F4C5D">
          <w:rPr>
            <w:rFonts w:ascii="Arial" w:hAnsi="Arial" w:cs="Arial"/>
            <w:szCs w:val="20"/>
          </w:rPr>
          <w:t>consensus was provided to “direct staff to remove the Roseate Spo</w:t>
        </w:r>
      </w:ins>
      <w:ins w:id="11" w:author="Cheryl Greiner" w:date="2024-01-22T09:42:00Z">
        <w:r w:rsidR="007F4C5D">
          <w:rPr>
            <w:rFonts w:ascii="Arial" w:hAnsi="Arial" w:cs="Arial"/>
            <w:szCs w:val="20"/>
          </w:rPr>
          <w:t>o</w:t>
        </w:r>
      </w:ins>
      <w:ins w:id="12" w:author="Cheryl Greiner" w:date="2024-01-22T09:41:00Z">
        <w:r w:rsidR="007F4C5D">
          <w:rPr>
            <w:rFonts w:ascii="Arial" w:hAnsi="Arial" w:cs="Arial"/>
            <w:szCs w:val="20"/>
          </w:rPr>
          <w:t>nbi</w:t>
        </w:r>
      </w:ins>
      <w:ins w:id="13" w:author="Cheryl Greiner" w:date="2024-01-22T09:42:00Z">
        <w:r w:rsidR="007F4C5D">
          <w:rPr>
            <w:rFonts w:ascii="Arial" w:hAnsi="Arial" w:cs="Arial"/>
            <w:szCs w:val="20"/>
          </w:rPr>
          <w:t xml:space="preserve">ll Sculpture and to store it pending further Commission discussion”. </w:t>
        </w:r>
      </w:ins>
      <w:del w:id="14" w:author="Cheryl Greiner" w:date="2024-01-22T09:42:00Z">
        <w:r w:rsidR="007B1491" w:rsidRPr="00D66B9B" w:rsidDel="007F4C5D">
          <w:rPr>
            <w:rFonts w:ascii="Arial" w:hAnsi="Arial" w:cs="Arial"/>
            <w:szCs w:val="20"/>
          </w:rPr>
          <w:delText>directed staff to remove the Roseate Spoonbill Sculpture located near Walgreens in Heron Creek.</w:delText>
        </w:r>
        <w:r w:rsidR="00316A4E" w:rsidRPr="00D66B9B" w:rsidDel="007F4C5D">
          <w:rPr>
            <w:rFonts w:ascii="Arial" w:hAnsi="Arial" w:cs="Arial"/>
            <w:szCs w:val="20"/>
          </w:rPr>
          <w:delText xml:space="preserve"> </w:delText>
        </w:r>
      </w:del>
      <w:r w:rsidR="00316A4E" w:rsidRPr="00D66B9B">
        <w:rPr>
          <w:rFonts w:ascii="Arial" w:hAnsi="Arial" w:cs="Arial"/>
          <w:szCs w:val="20"/>
        </w:rPr>
        <w:t>The Art Advisory Board was tasked with finding an alternative piece of art to be placed in the location. On December 14, 2021, the Art Advisory Board brought a piece entitled “Future Fish” to Commission for approval</w:t>
      </w:r>
      <w:r w:rsidR="006C27F3" w:rsidRPr="00D66B9B">
        <w:rPr>
          <w:rFonts w:ascii="Arial" w:hAnsi="Arial" w:cs="Arial"/>
          <w:szCs w:val="20"/>
        </w:rPr>
        <w:t xml:space="preserve"> after receiving 14 submissions through a call for artists</w:t>
      </w:r>
      <w:r w:rsidR="00316A4E" w:rsidRPr="00D66B9B">
        <w:rPr>
          <w:rFonts w:ascii="Arial" w:hAnsi="Arial" w:cs="Arial"/>
          <w:szCs w:val="20"/>
        </w:rPr>
        <w:t xml:space="preserve">. </w:t>
      </w:r>
      <w:r w:rsidR="00940797">
        <w:rPr>
          <w:rFonts w:ascii="Arial" w:hAnsi="Arial" w:cs="Arial"/>
          <w:szCs w:val="20"/>
        </w:rPr>
        <w:t>A</w:t>
      </w:r>
      <w:r w:rsidR="00316A4E" w:rsidRPr="00D66B9B">
        <w:rPr>
          <w:rFonts w:ascii="Arial" w:hAnsi="Arial" w:cs="Arial"/>
          <w:szCs w:val="20"/>
        </w:rPr>
        <w:t xml:space="preserve"> motion </w:t>
      </w:r>
      <w:r w:rsidR="00940797">
        <w:rPr>
          <w:rFonts w:ascii="Arial" w:hAnsi="Arial" w:cs="Arial"/>
          <w:szCs w:val="20"/>
        </w:rPr>
        <w:t xml:space="preserve">was made </w:t>
      </w:r>
      <w:r w:rsidR="002C45CC" w:rsidRPr="00D66B9B">
        <w:rPr>
          <w:rFonts w:ascii="Arial" w:hAnsi="Arial" w:cs="Arial"/>
          <w:szCs w:val="20"/>
        </w:rPr>
        <w:t>t</w:t>
      </w:r>
      <w:r w:rsidR="00316A4E" w:rsidRPr="00D66B9B">
        <w:rPr>
          <w:rFonts w:ascii="Arial" w:hAnsi="Arial" w:cs="Arial"/>
          <w:szCs w:val="20"/>
        </w:rPr>
        <w:t xml:space="preserve">o </w:t>
      </w:r>
      <w:r w:rsidR="00D9503C">
        <w:rPr>
          <w:rFonts w:ascii="Arial" w:hAnsi="Arial" w:cs="Arial"/>
          <w:szCs w:val="20"/>
        </w:rPr>
        <w:t>“</w:t>
      </w:r>
      <w:r w:rsidR="00940797">
        <w:rPr>
          <w:rFonts w:ascii="Arial" w:hAnsi="Arial" w:cs="Arial"/>
          <w:szCs w:val="20"/>
        </w:rPr>
        <w:t>direct staff to use</w:t>
      </w:r>
      <w:r w:rsidR="00316A4E" w:rsidRPr="00D66B9B">
        <w:rPr>
          <w:rFonts w:ascii="Arial" w:hAnsi="Arial" w:cs="Arial"/>
          <w:szCs w:val="20"/>
        </w:rPr>
        <w:t xml:space="preserve"> $47,785 </w:t>
      </w:r>
      <w:r w:rsidR="00940797">
        <w:rPr>
          <w:rFonts w:ascii="Arial" w:hAnsi="Arial" w:cs="Arial"/>
          <w:szCs w:val="20"/>
        </w:rPr>
        <w:t xml:space="preserve">from the fiscal year 2022 budget, revenue account number 001-0000-324-62-05, to purchase the future fish art sculpture by Donald </w:t>
      </w:r>
      <w:proofErr w:type="spellStart"/>
      <w:r w:rsidR="00940797">
        <w:rPr>
          <w:rFonts w:ascii="Arial" w:hAnsi="Arial" w:cs="Arial"/>
          <w:szCs w:val="20"/>
        </w:rPr>
        <w:t>Gialanella</w:t>
      </w:r>
      <w:proofErr w:type="spellEnd"/>
      <w:r w:rsidR="00940797">
        <w:rPr>
          <w:rFonts w:ascii="Arial" w:hAnsi="Arial" w:cs="Arial"/>
          <w:szCs w:val="20"/>
        </w:rPr>
        <w:t xml:space="preserve"> to be located at the northwest intersection of Price Boulevard and Sumter Boulevard</w:t>
      </w:r>
      <w:r w:rsidR="00D9503C">
        <w:rPr>
          <w:rFonts w:ascii="Arial" w:hAnsi="Arial" w:cs="Arial"/>
          <w:szCs w:val="20"/>
        </w:rPr>
        <w:t>”</w:t>
      </w:r>
      <w:r w:rsidR="00940797">
        <w:rPr>
          <w:rFonts w:ascii="Arial" w:hAnsi="Arial" w:cs="Arial"/>
          <w:szCs w:val="20"/>
        </w:rPr>
        <w:t>. T</w:t>
      </w:r>
      <w:r w:rsidR="00316A4E" w:rsidRPr="00D66B9B">
        <w:rPr>
          <w:rFonts w:ascii="Arial" w:hAnsi="Arial" w:cs="Arial"/>
          <w:szCs w:val="20"/>
        </w:rPr>
        <w:t xml:space="preserve">he motion failed </w:t>
      </w:r>
      <w:ins w:id="15" w:author="Cheryl Greiner" w:date="2024-01-22T09:44:00Z">
        <w:r w:rsidR="007F4C5D">
          <w:rPr>
            <w:rFonts w:ascii="Arial" w:hAnsi="Arial" w:cs="Arial"/>
            <w:szCs w:val="20"/>
          </w:rPr>
          <w:t>2</w:t>
        </w:r>
      </w:ins>
      <w:del w:id="16" w:author="Cheryl Greiner" w:date="2024-01-22T09:44:00Z">
        <w:r w:rsidR="00316A4E" w:rsidRPr="00D66B9B" w:rsidDel="007F4C5D">
          <w:rPr>
            <w:rFonts w:ascii="Arial" w:hAnsi="Arial" w:cs="Arial"/>
            <w:szCs w:val="20"/>
          </w:rPr>
          <w:delText>3</w:delText>
        </w:r>
      </w:del>
      <w:r w:rsidR="006C27F3" w:rsidRPr="00D66B9B">
        <w:rPr>
          <w:rFonts w:ascii="Arial" w:hAnsi="Arial" w:cs="Arial"/>
          <w:szCs w:val="20"/>
        </w:rPr>
        <w:t xml:space="preserve"> to </w:t>
      </w:r>
      <w:ins w:id="17" w:author="Cheryl Greiner" w:date="2024-01-22T09:44:00Z">
        <w:r w:rsidR="007F4C5D">
          <w:rPr>
            <w:rFonts w:ascii="Arial" w:hAnsi="Arial" w:cs="Arial"/>
            <w:szCs w:val="20"/>
          </w:rPr>
          <w:t>3</w:t>
        </w:r>
      </w:ins>
      <w:del w:id="18" w:author="Cheryl Greiner" w:date="2024-01-22T09:44:00Z">
        <w:r w:rsidR="00316A4E" w:rsidRPr="00D66B9B" w:rsidDel="007F4C5D">
          <w:rPr>
            <w:rFonts w:ascii="Arial" w:hAnsi="Arial" w:cs="Arial"/>
            <w:szCs w:val="20"/>
          </w:rPr>
          <w:delText>2</w:delText>
        </w:r>
      </w:del>
      <w:r w:rsidR="00316A4E" w:rsidRPr="00D66B9B">
        <w:rPr>
          <w:rFonts w:ascii="Arial" w:hAnsi="Arial" w:cs="Arial"/>
          <w:szCs w:val="20"/>
        </w:rPr>
        <w:t xml:space="preserve">. </w:t>
      </w:r>
      <w:r w:rsidR="00940797">
        <w:rPr>
          <w:rFonts w:ascii="Arial" w:hAnsi="Arial" w:cs="Arial"/>
          <w:szCs w:val="20"/>
        </w:rPr>
        <w:t xml:space="preserve">After further discussion, the following motion, as amended, was approved: </w:t>
      </w:r>
      <w:r w:rsidR="00D9503C">
        <w:rPr>
          <w:rFonts w:ascii="Arial" w:hAnsi="Arial" w:cs="Arial"/>
          <w:szCs w:val="20"/>
        </w:rPr>
        <w:t>“t</w:t>
      </w:r>
      <w:r w:rsidR="00940797">
        <w:rPr>
          <w:rFonts w:ascii="Arial" w:hAnsi="Arial" w:cs="Arial"/>
          <w:szCs w:val="20"/>
        </w:rPr>
        <w:t xml:space="preserve">o direct the City Manager and City Attorney to review the legalities of removing and replacing artwork at this location and task the Art Advisory Board to review materials and focus on low maintenance art to be placed at the same location and the artwork be oriented to provide maximum visibility </w:t>
      </w:r>
      <w:r w:rsidR="00170E9D">
        <w:rPr>
          <w:rFonts w:ascii="Arial" w:hAnsi="Arial" w:cs="Arial"/>
          <w:szCs w:val="20"/>
        </w:rPr>
        <w:t>of the piece from the intersection.</w:t>
      </w:r>
      <w:ins w:id="19" w:author="Cheryl Greiner" w:date="2024-01-22T09:47:00Z">
        <w:r w:rsidR="007F4C5D">
          <w:rPr>
            <w:rFonts w:ascii="Arial" w:hAnsi="Arial" w:cs="Arial"/>
            <w:szCs w:val="20"/>
          </w:rPr>
          <w:t xml:space="preserve"> The motion pass 5 to 0.</w:t>
        </w:r>
      </w:ins>
      <w:r w:rsidR="00170E9D">
        <w:rPr>
          <w:rFonts w:ascii="Arial" w:hAnsi="Arial" w:cs="Arial"/>
          <w:szCs w:val="20"/>
        </w:rPr>
        <w:t xml:space="preserve"> </w:t>
      </w:r>
    </w:p>
    <w:p w14:paraId="13AC42F1" w14:textId="77777777" w:rsidR="00D47038" w:rsidRPr="00D66B9B" w:rsidRDefault="00D47038" w:rsidP="008B2C77">
      <w:pPr>
        <w:jc w:val="both"/>
        <w:rPr>
          <w:rFonts w:ascii="Arial" w:hAnsi="Arial" w:cs="Arial"/>
          <w:szCs w:val="20"/>
        </w:rPr>
      </w:pPr>
    </w:p>
    <w:p w14:paraId="19FA3C07" w14:textId="028672E8" w:rsidR="00325DD6" w:rsidRPr="00325DD6" w:rsidRDefault="00325DD6" w:rsidP="00325DD6">
      <w:pPr>
        <w:jc w:val="both"/>
        <w:rPr>
          <w:ins w:id="20" w:author="Shelby Mendelson" w:date="2024-01-22T10:29:00Z"/>
          <w:rFonts w:ascii="Arial" w:hAnsi="Arial" w:cs="Arial"/>
          <w:szCs w:val="20"/>
        </w:rPr>
      </w:pPr>
      <w:ins w:id="21" w:author="Shelby Mendelson" w:date="2024-01-22T10:24:00Z">
        <w:r>
          <w:rPr>
            <w:rFonts w:ascii="Arial" w:hAnsi="Arial" w:cs="Arial"/>
            <w:szCs w:val="20"/>
          </w:rPr>
          <w:t xml:space="preserve">On April 5 ,2022 City Attorney provided the Commission with an update regarding the legalities of removing and replacing </w:t>
        </w:r>
      </w:ins>
      <w:ins w:id="22" w:author="Shelby Mendelson" w:date="2024-01-22T10:25:00Z">
        <w:r>
          <w:rPr>
            <w:rFonts w:ascii="Arial" w:hAnsi="Arial" w:cs="Arial"/>
            <w:szCs w:val="20"/>
          </w:rPr>
          <w:t>artwork near Walgreens in Heron Creek.</w:t>
        </w:r>
      </w:ins>
      <w:ins w:id="23" w:author="Shelby Mendelson" w:date="2024-01-22T10:29:00Z">
        <w:r w:rsidRPr="00325DD6">
          <w:t xml:space="preserve"> </w:t>
        </w:r>
        <w:r>
          <w:rPr>
            <w:rFonts w:ascii="Arial" w:hAnsi="Arial" w:cs="Arial"/>
            <w:szCs w:val="20"/>
          </w:rPr>
          <w:t>It was determined that t</w:t>
        </w:r>
        <w:r w:rsidRPr="00325DD6">
          <w:rPr>
            <w:rFonts w:ascii="Arial" w:hAnsi="Arial" w:cs="Arial"/>
            <w:szCs w:val="20"/>
          </w:rPr>
          <w:t xml:space="preserve">he </w:t>
        </w:r>
        <w:proofErr w:type="gramStart"/>
        <w:r w:rsidRPr="00325DD6">
          <w:rPr>
            <w:rFonts w:ascii="Arial" w:hAnsi="Arial" w:cs="Arial"/>
            <w:szCs w:val="20"/>
          </w:rPr>
          <w:t>City</w:t>
        </w:r>
        <w:proofErr w:type="gramEnd"/>
        <w:r w:rsidRPr="00325DD6">
          <w:rPr>
            <w:rFonts w:ascii="Arial" w:hAnsi="Arial" w:cs="Arial"/>
            <w:szCs w:val="20"/>
          </w:rPr>
          <w:t xml:space="preserve"> may consider other locations within the</w:t>
        </w:r>
        <w:r>
          <w:rPr>
            <w:rFonts w:ascii="Arial" w:hAnsi="Arial" w:cs="Arial"/>
            <w:szCs w:val="20"/>
          </w:rPr>
          <w:t xml:space="preserve"> </w:t>
        </w:r>
        <w:r w:rsidRPr="00325DD6">
          <w:rPr>
            <w:rFonts w:ascii="Arial" w:hAnsi="Arial" w:cs="Arial"/>
            <w:szCs w:val="20"/>
          </w:rPr>
          <w:t>designated key intersection of Sumter and Price Boulevards for placement of public art. Any new</w:t>
        </w:r>
        <w:r>
          <w:rPr>
            <w:rFonts w:ascii="Arial" w:hAnsi="Arial" w:cs="Arial"/>
            <w:szCs w:val="20"/>
          </w:rPr>
          <w:t xml:space="preserve"> </w:t>
        </w:r>
        <w:r w:rsidRPr="00325DD6">
          <w:rPr>
            <w:rFonts w:ascii="Arial" w:hAnsi="Arial" w:cs="Arial"/>
            <w:szCs w:val="20"/>
          </w:rPr>
          <w:t xml:space="preserve">proposal for placement requires the Heron Creek developer’s approval. The property </w:t>
        </w:r>
        <w:proofErr w:type="gramStart"/>
        <w:r w:rsidRPr="00325DD6">
          <w:rPr>
            <w:rFonts w:ascii="Arial" w:hAnsi="Arial" w:cs="Arial"/>
            <w:szCs w:val="20"/>
          </w:rPr>
          <w:t>owner’s</w:t>
        </w:r>
        <w:proofErr w:type="gramEnd"/>
      </w:ins>
    </w:p>
    <w:p w14:paraId="2FDD9E4D" w14:textId="77777777" w:rsidR="00325DD6" w:rsidRPr="00325DD6" w:rsidRDefault="00325DD6" w:rsidP="00325DD6">
      <w:pPr>
        <w:jc w:val="both"/>
        <w:rPr>
          <w:ins w:id="24" w:author="Shelby Mendelson" w:date="2024-01-22T10:29:00Z"/>
          <w:rFonts w:ascii="Arial" w:hAnsi="Arial" w:cs="Arial"/>
          <w:szCs w:val="20"/>
        </w:rPr>
      </w:pPr>
      <w:ins w:id="25" w:author="Shelby Mendelson" w:date="2024-01-22T10:29:00Z">
        <w:r w:rsidRPr="00325DD6">
          <w:rPr>
            <w:rFonts w:ascii="Arial" w:hAnsi="Arial" w:cs="Arial"/>
            <w:szCs w:val="20"/>
          </w:rPr>
          <w:t>approval is also required for legal access on private property and is best documented in the form of an</w:t>
        </w:r>
      </w:ins>
    </w:p>
    <w:p w14:paraId="07A56AFD" w14:textId="640ECDEE" w:rsidR="00246E27" w:rsidRPr="00D66B9B" w:rsidRDefault="00325DD6" w:rsidP="00325DD6">
      <w:pPr>
        <w:jc w:val="both"/>
        <w:rPr>
          <w:rFonts w:ascii="Arial" w:hAnsi="Arial" w:cs="Arial"/>
          <w:szCs w:val="20"/>
        </w:rPr>
      </w:pPr>
      <w:ins w:id="26" w:author="Shelby Mendelson" w:date="2024-01-22T10:29:00Z">
        <w:r w:rsidRPr="00325DD6">
          <w:rPr>
            <w:rFonts w:ascii="Arial" w:hAnsi="Arial" w:cs="Arial"/>
            <w:szCs w:val="20"/>
          </w:rPr>
          <w:t xml:space="preserve">ingress and egress easement granting the </w:t>
        </w:r>
        <w:proofErr w:type="gramStart"/>
        <w:r w:rsidRPr="00325DD6">
          <w:rPr>
            <w:rFonts w:ascii="Arial" w:hAnsi="Arial" w:cs="Arial"/>
            <w:szCs w:val="20"/>
          </w:rPr>
          <w:t>City</w:t>
        </w:r>
        <w:proofErr w:type="gramEnd"/>
        <w:r w:rsidRPr="00325DD6">
          <w:rPr>
            <w:rFonts w:ascii="Arial" w:hAnsi="Arial" w:cs="Arial"/>
            <w:szCs w:val="20"/>
          </w:rPr>
          <w:t xml:space="preserve"> permission to install and maintain the public art.</w:t>
        </w:r>
      </w:ins>
      <w:ins w:id="27" w:author="Shelby Mendelson" w:date="2024-01-22T10:25:00Z">
        <w:r>
          <w:rPr>
            <w:rFonts w:ascii="Arial" w:hAnsi="Arial" w:cs="Arial"/>
            <w:szCs w:val="20"/>
          </w:rPr>
          <w:t xml:space="preserve"> </w:t>
        </w:r>
      </w:ins>
      <w:r w:rsidR="00A55CA1" w:rsidRPr="00D66B9B">
        <w:rPr>
          <w:rFonts w:ascii="Arial" w:hAnsi="Arial" w:cs="Arial"/>
          <w:szCs w:val="20"/>
        </w:rPr>
        <w:t xml:space="preserve">At the </w:t>
      </w:r>
      <w:r w:rsidR="00D47038" w:rsidRPr="00D66B9B">
        <w:rPr>
          <w:rFonts w:ascii="Arial" w:hAnsi="Arial" w:cs="Arial"/>
          <w:szCs w:val="20"/>
        </w:rPr>
        <w:t>May 9,</w:t>
      </w:r>
      <w:r w:rsidR="00317503" w:rsidRPr="00D66B9B">
        <w:rPr>
          <w:rFonts w:ascii="Arial" w:hAnsi="Arial" w:cs="Arial"/>
          <w:szCs w:val="20"/>
        </w:rPr>
        <w:t xml:space="preserve"> </w:t>
      </w:r>
      <w:proofErr w:type="gramStart"/>
      <w:r w:rsidR="00D47038" w:rsidRPr="00D66B9B">
        <w:rPr>
          <w:rFonts w:ascii="Arial" w:hAnsi="Arial" w:cs="Arial"/>
          <w:szCs w:val="20"/>
        </w:rPr>
        <w:t>2023</w:t>
      </w:r>
      <w:proofErr w:type="gramEnd"/>
      <w:r w:rsidR="00D47038" w:rsidRPr="00D66B9B">
        <w:rPr>
          <w:rFonts w:ascii="Arial" w:hAnsi="Arial" w:cs="Arial"/>
          <w:szCs w:val="20"/>
        </w:rPr>
        <w:t xml:space="preserve"> Art Advisory Board Meeting, Mike Halligan, local artist, pr</w:t>
      </w:r>
      <w:r w:rsidR="00D9503C">
        <w:rPr>
          <w:rFonts w:ascii="Arial" w:hAnsi="Arial" w:cs="Arial"/>
          <w:szCs w:val="20"/>
        </w:rPr>
        <w:t>esented</w:t>
      </w:r>
      <w:r w:rsidR="00D47038" w:rsidRPr="00D66B9B">
        <w:rPr>
          <w:rFonts w:ascii="Arial" w:hAnsi="Arial" w:cs="Arial"/>
          <w:szCs w:val="20"/>
        </w:rPr>
        <w:t xml:space="preserve"> an overview of a sculpture proposal to be placed </w:t>
      </w:r>
      <w:r w:rsidR="00D9503C">
        <w:rPr>
          <w:rFonts w:ascii="Arial" w:hAnsi="Arial" w:cs="Arial"/>
          <w:szCs w:val="20"/>
        </w:rPr>
        <w:t>at the aforementioned location</w:t>
      </w:r>
      <w:r w:rsidR="00D47038" w:rsidRPr="00D66B9B">
        <w:rPr>
          <w:rFonts w:ascii="Arial" w:hAnsi="Arial" w:cs="Arial"/>
          <w:szCs w:val="20"/>
        </w:rPr>
        <w:t>. This piece would b</w:t>
      </w:r>
      <w:r w:rsidR="0089543D">
        <w:rPr>
          <w:rFonts w:ascii="Arial" w:hAnsi="Arial" w:cs="Arial"/>
          <w:szCs w:val="20"/>
        </w:rPr>
        <w:t xml:space="preserve">e created through the utilization of salvaged materials </w:t>
      </w:r>
      <w:r w:rsidR="00D47038" w:rsidRPr="00D66B9B">
        <w:rPr>
          <w:rFonts w:ascii="Arial" w:hAnsi="Arial" w:cs="Arial"/>
          <w:szCs w:val="20"/>
        </w:rPr>
        <w:t>from Hurricane Ian</w:t>
      </w:r>
      <w:r w:rsidR="00B866D6">
        <w:rPr>
          <w:rFonts w:ascii="Arial" w:hAnsi="Arial" w:cs="Arial"/>
          <w:szCs w:val="20"/>
        </w:rPr>
        <w:t>.</w:t>
      </w:r>
      <w:r w:rsidR="00D47038" w:rsidRPr="00D66B9B">
        <w:rPr>
          <w:rFonts w:ascii="Arial" w:hAnsi="Arial" w:cs="Arial"/>
          <w:szCs w:val="20"/>
        </w:rPr>
        <w:t xml:space="preserve"> </w:t>
      </w:r>
      <w:r w:rsidR="00B866D6">
        <w:rPr>
          <w:rFonts w:ascii="Arial" w:hAnsi="Arial" w:cs="Arial"/>
          <w:szCs w:val="20"/>
        </w:rPr>
        <w:t>The inspiration behind the piece</w:t>
      </w:r>
      <w:r w:rsidR="00D47038" w:rsidRPr="00D66B9B">
        <w:rPr>
          <w:rFonts w:ascii="Arial" w:hAnsi="Arial" w:cs="Arial"/>
          <w:szCs w:val="20"/>
        </w:rPr>
        <w:t xml:space="preserve"> symbolize</w:t>
      </w:r>
      <w:r w:rsidR="00B866D6">
        <w:rPr>
          <w:rFonts w:ascii="Arial" w:hAnsi="Arial" w:cs="Arial"/>
          <w:szCs w:val="20"/>
        </w:rPr>
        <w:t>s</w:t>
      </w:r>
      <w:r w:rsidR="00D47038" w:rsidRPr="00D66B9B">
        <w:rPr>
          <w:rFonts w:ascii="Arial" w:hAnsi="Arial" w:cs="Arial"/>
          <w:szCs w:val="20"/>
        </w:rPr>
        <w:t xml:space="preserve"> the strength of the North Port community </w:t>
      </w:r>
      <w:r w:rsidR="006C27F3" w:rsidRPr="00D66B9B">
        <w:rPr>
          <w:rFonts w:ascii="Arial" w:hAnsi="Arial" w:cs="Arial"/>
          <w:szCs w:val="20"/>
        </w:rPr>
        <w:t xml:space="preserve">rebuilding </w:t>
      </w:r>
      <w:proofErr w:type="gramStart"/>
      <w:r w:rsidR="00D47038" w:rsidRPr="00D66B9B">
        <w:rPr>
          <w:rFonts w:ascii="Arial" w:hAnsi="Arial" w:cs="Arial"/>
          <w:szCs w:val="20"/>
        </w:rPr>
        <w:t>in light of</w:t>
      </w:r>
      <w:proofErr w:type="gramEnd"/>
      <w:r w:rsidR="00D47038" w:rsidRPr="00D66B9B">
        <w:rPr>
          <w:rFonts w:ascii="Arial" w:hAnsi="Arial" w:cs="Arial"/>
          <w:szCs w:val="20"/>
        </w:rPr>
        <w:t xml:space="preserve"> </w:t>
      </w:r>
      <w:r w:rsidR="006C27F3" w:rsidRPr="00D66B9B">
        <w:rPr>
          <w:rFonts w:ascii="Arial" w:hAnsi="Arial" w:cs="Arial"/>
          <w:szCs w:val="20"/>
        </w:rPr>
        <w:t>tragedy.</w:t>
      </w:r>
      <w:r w:rsidR="00317503" w:rsidRPr="00D66B9B">
        <w:t xml:space="preserve"> </w:t>
      </w:r>
      <w:r w:rsidR="00317503" w:rsidRPr="00D66B9B">
        <w:rPr>
          <w:rFonts w:ascii="Arial" w:hAnsi="Arial" w:cs="Arial"/>
          <w:szCs w:val="20"/>
        </w:rPr>
        <w:t xml:space="preserve">Mr. Halligan will be using a solid log of either mahogany or eucalyptus that was </w:t>
      </w:r>
      <w:r w:rsidR="0089543D">
        <w:rPr>
          <w:rFonts w:ascii="Arial" w:hAnsi="Arial" w:cs="Arial"/>
          <w:szCs w:val="20"/>
        </w:rPr>
        <w:t>recovered</w:t>
      </w:r>
      <w:r w:rsidR="00317503" w:rsidRPr="00D66B9B">
        <w:rPr>
          <w:rFonts w:ascii="Arial" w:hAnsi="Arial" w:cs="Arial"/>
          <w:szCs w:val="20"/>
        </w:rPr>
        <w:t xml:space="preserve"> </w:t>
      </w:r>
      <w:r w:rsidR="0089543D">
        <w:rPr>
          <w:rFonts w:ascii="Arial" w:hAnsi="Arial" w:cs="Arial"/>
          <w:szCs w:val="20"/>
        </w:rPr>
        <w:t>in</w:t>
      </w:r>
      <w:r w:rsidR="00317503" w:rsidRPr="00D66B9B">
        <w:rPr>
          <w:rFonts w:ascii="Arial" w:hAnsi="Arial" w:cs="Arial"/>
          <w:szCs w:val="20"/>
        </w:rPr>
        <w:t xml:space="preserve"> North Port following Hurricane Ian. The sculpture will be mounted vertically to a thick aluminum base that will be bolted to anchors in the ground. At the top of this log, there will be anodized aluminum that will wind its way around the log and work its way up into flowing metal hibiscus flowers that will also be anodized.</w:t>
      </w:r>
      <w:r w:rsidR="0089543D">
        <w:rPr>
          <w:rFonts w:ascii="Arial" w:hAnsi="Arial" w:cs="Arial"/>
          <w:szCs w:val="20"/>
        </w:rPr>
        <w:t xml:space="preserve"> A bronze plaque will be mounted on the piece that speaks to the meaning behind the artwork.</w:t>
      </w:r>
      <w:r w:rsidR="00317503" w:rsidRPr="00D66B9B">
        <w:rPr>
          <w:rFonts w:ascii="Arial" w:hAnsi="Arial" w:cs="Arial"/>
          <w:szCs w:val="20"/>
        </w:rPr>
        <w:t xml:space="preserve"> The wood will be coated fully with specially formulated outdoor epoxy and </w:t>
      </w:r>
      <w:proofErr w:type="gramStart"/>
      <w:r w:rsidR="00317503" w:rsidRPr="00D66B9B">
        <w:rPr>
          <w:rFonts w:ascii="Arial" w:hAnsi="Arial" w:cs="Arial"/>
          <w:szCs w:val="20"/>
        </w:rPr>
        <w:t>all of</w:t>
      </w:r>
      <w:proofErr w:type="gramEnd"/>
      <w:r w:rsidR="00317503" w:rsidRPr="00D66B9B">
        <w:rPr>
          <w:rFonts w:ascii="Arial" w:hAnsi="Arial" w:cs="Arial"/>
          <w:szCs w:val="20"/>
        </w:rPr>
        <w:t xml:space="preserve"> the aluminum will be anodized to protect it from the elements. </w:t>
      </w:r>
      <w:r w:rsidR="006C27F3" w:rsidRPr="00D66B9B">
        <w:rPr>
          <w:rFonts w:ascii="Arial" w:hAnsi="Arial" w:cs="Arial"/>
          <w:szCs w:val="20"/>
        </w:rPr>
        <w:t xml:space="preserve">  </w:t>
      </w:r>
    </w:p>
    <w:p w14:paraId="3636C768" w14:textId="77777777" w:rsidR="00246E27" w:rsidRPr="00D66B9B" w:rsidRDefault="00246E27" w:rsidP="008B2C77">
      <w:pPr>
        <w:jc w:val="both"/>
        <w:rPr>
          <w:rFonts w:ascii="Arial" w:hAnsi="Arial" w:cs="Arial"/>
          <w:szCs w:val="20"/>
        </w:rPr>
      </w:pPr>
    </w:p>
    <w:p w14:paraId="6A63BC6B" w14:textId="3D10439A" w:rsidR="00E015C5" w:rsidRPr="00D66B9B" w:rsidRDefault="003A4933" w:rsidP="00916935">
      <w:pPr>
        <w:jc w:val="both"/>
        <w:rPr>
          <w:rFonts w:ascii="Arial" w:hAnsi="Arial" w:cs="Arial"/>
        </w:rPr>
      </w:pPr>
      <w:r w:rsidRPr="00D66B9B">
        <w:rPr>
          <w:rFonts w:ascii="Arial" w:hAnsi="Arial" w:cs="Arial"/>
        </w:rPr>
        <w:t>After receiving a quote</w:t>
      </w:r>
      <w:r w:rsidR="00D9503C">
        <w:rPr>
          <w:rFonts w:ascii="Arial" w:hAnsi="Arial" w:cs="Arial"/>
        </w:rPr>
        <w:t xml:space="preserve"> for the sculpture</w:t>
      </w:r>
      <w:r w:rsidRPr="00D66B9B">
        <w:rPr>
          <w:rFonts w:ascii="Arial" w:hAnsi="Arial" w:cs="Arial"/>
        </w:rPr>
        <w:t>, researching materials, and providing feedback on the piece, the Art Advisory Board</w:t>
      </w:r>
      <w:r w:rsidR="00D9503C">
        <w:rPr>
          <w:rFonts w:ascii="Arial" w:hAnsi="Arial" w:cs="Arial"/>
        </w:rPr>
        <w:t xml:space="preserve"> made the following recommendation at </w:t>
      </w:r>
      <w:r w:rsidRPr="00D66B9B">
        <w:rPr>
          <w:rFonts w:ascii="Arial" w:hAnsi="Arial" w:cs="Arial"/>
        </w:rPr>
        <w:t>the December 19, 2023</w:t>
      </w:r>
      <w:r w:rsidR="00381167">
        <w:rPr>
          <w:rFonts w:ascii="Arial" w:hAnsi="Arial" w:cs="Arial"/>
        </w:rPr>
        <w:t>,</w:t>
      </w:r>
      <w:r w:rsidRPr="00D66B9B">
        <w:rPr>
          <w:rFonts w:ascii="Arial" w:hAnsi="Arial" w:cs="Arial"/>
        </w:rPr>
        <w:t xml:space="preserve"> </w:t>
      </w:r>
      <w:r w:rsidR="00D9503C">
        <w:rPr>
          <w:rFonts w:ascii="Arial" w:hAnsi="Arial" w:cs="Arial"/>
        </w:rPr>
        <w:t xml:space="preserve">Art Advisory Board </w:t>
      </w:r>
      <w:r w:rsidRPr="00D66B9B">
        <w:rPr>
          <w:rFonts w:ascii="Arial" w:hAnsi="Arial" w:cs="Arial"/>
        </w:rPr>
        <w:t>meeting</w:t>
      </w:r>
      <w:r w:rsidR="00833DCC" w:rsidRPr="00D66B9B">
        <w:rPr>
          <w:rFonts w:ascii="Arial" w:hAnsi="Arial" w:cs="Arial"/>
        </w:rPr>
        <w:t>, “</w:t>
      </w:r>
      <w:r w:rsidR="00E660C5" w:rsidRPr="00D66B9B">
        <w:rPr>
          <w:rFonts w:ascii="Arial" w:hAnsi="Arial" w:cs="Arial"/>
        </w:rPr>
        <w:t xml:space="preserve">to bring forward </w:t>
      </w:r>
      <w:r w:rsidR="001D3DDC" w:rsidRPr="00D66B9B">
        <w:rPr>
          <w:rFonts w:ascii="Arial" w:hAnsi="Arial" w:cs="Arial"/>
        </w:rPr>
        <w:t>[</w:t>
      </w:r>
      <w:r w:rsidR="00EE36FB" w:rsidRPr="00D66B9B">
        <w:rPr>
          <w:rFonts w:ascii="Arial" w:hAnsi="Arial" w:cs="Arial"/>
          <w:i/>
          <w:iCs/>
        </w:rPr>
        <w:t>the proposal</w:t>
      </w:r>
      <w:r w:rsidR="001D3DDC" w:rsidRPr="00D66B9B">
        <w:rPr>
          <w:rFonts w:ascii="Arial" w:hAnsi="Arial" w:cs="Arial"/>
        </w:rPr>
        <w:t>]</w:t>
      </w:r>
      <w:r w:rsidR="00EE36FB" w:rsidRPr="00D66B9B">
        <w:rPr>
          <w:rFonts w:ascii="Arial" w:hAnsi="Arial" w:cs="Arial"/>
        </w:rPr>
        <w:t xml:space="preserve"> </w:t>
      </w:r>
      <w:r w:rsidR="00E660C5" w:rsidRPr="00D66B9B">
        <w:rPr>
          <w:rFonts w:ascii="Arial" w:hAnsi="Arial" w:cs="Arial"/>
        </w:rPr>
        <w:t>to Commission for approval and have a range of $</w:t>
      </w:r>
      <w:r w:rsidRPr="00D66B9B">
        <w:rPr>
          <w:rFonts w:ascii="Arial" w:hAnsi="Arial" w:cs="Arial"/>
        </w:rPr>
        <w:t>41,550</w:t>
      </w:r>
      <w:r w:rsidR="00E660C5" w:rsidRPr="00D66B9B">
        <w:rPr>
          <w:rFonts w:ascii="Arial" w:hAnsi="Arial" w:cs="Arial"/>
        </w:rPr>
        <w:t>, but not exceed $</w:t>
      </w:r>
      <w:r w:rsidRPr="00D66B9B">
        <w:rPr>
          <w:rFonts w:ascii="Arial" w:hAnsi="Arial" w:cs="Arial"/>
        </w:rPr>
        <w:t>45,000</w:t>
      </w:r>
      <w:r w:rsidR="00D9503C">
        <w:rPr>
          <w:rFonts w:ascii="Arial" w:hAnsi="Arial" w:cs="Arial"/>
        </w:rPr>
        <w:t>”</w:t>
      </w:r>
      <w:r w:rsidRPr="00D66B9B">
        <w:rPr>
          <w:rFonts w:ascii="Arial" w:hAnsi="Arial" w:cs="Arial"/>
        </w:rPr>
        <w:t xml:space="preserve">. As per the proposal, </w:t>
      </w:r>
      <w:r w:rsidR="00D66B9B" w:rsidRPr="00D66B9B">
        <w:rPr>
          <w:rFonts w:ascii="Arial" w:hAnsi="Arial" w:cs="Arial"/>
        </w:rPr>
        <w:t xml:space="preserve">Mr. Halligan is requesting a deposit of $24,930.00 prior to beginning work. The completion of this piece would take place at Halligan Design Production Company and </w:t>
      </w:r>
      <w:r w:rsidR="00381167">
        <w:rPr>
          <w:rFonts w:ascii="Arial" w:hAnsi="Arial" w:cs="Arial"/>
        </w:rPr>
        <w:t xml:space="preserve">then be </w:t>
      </w:r>
      <w:r w:rsidR="00D9503C">
        <w:rPr>
          <w:rFonts w:ascii="Arial" w:hAnsi="Arial" w:cs="Arial"/>
        </w:rPr>
        <w:t xml:space="preserve">transported to the applicable location near Walgreen’s at </w:t>
      </w:r>
      <w:r w:rsidR="0089543D">
        <w:rPr>
          <w:rFonts w:ascii="Arial" w:hAnsi="Arial" w:cs="Arial"/>
        </w:rPr>
        <w:t>Price</w:t>
      </w:r>
      <w:r w:rsidR="00D9503C">
        <w:rPr>
          <w:rFonts w:ascii="Arial" w:hAnsi="Arial" w:cs="Arial"/>
        </w:rPr>
        <w:t xml:space="preserve"> Boulevard</w:t>
      </w:r>
      <w:r w:rsidR="0089543D">
        <w:rPr>
          <w:rFonts w:ascii="Arial" w:hAnsi="Arial" w:cs="Arial"/>
        </w:rPr>
        <w:t xml:space="preserve"> and Sumter</w:t>
      </w:r>
      <w:r w:rsidR="00D9503C">
        <w:rPr>
          <w:rFonts w:ascii="Arial" w:hAnsi="Arial" w:cs="Arial"/>
        </w:rPr>
        <w:t xml:space="preserve"> Boulevard </w:t>
      </w:r>
      <w:r w:rsidR="00D66B9B" w:rsidRPr="00D66B9B">
        <w:rPr>
          <w:rFonts w:ascii="Arial" w:hAnsi="Arial" w:cs="Arial"/>
        </w:rPr>
        <w:t>when the piece is ready for inst</w:t>
      </w:r>
      <w:r w:rsidR="00D9503C">
        <w:rPr>
          <w:rFonts w:ascii="Arial" w:hAnsi="Arial" w:cs="Arial"/>
        </w:rPr>
        <w:t>a</w:t>
      </w:r>
      <w:r w:rsidR="00D66B9B" w:rsidRPr="00D66B9B">
        <w:rPr>
          <w:rFonts w:ascii="Arial" w:hAnsi="Arial" w:cs="Arial"/>
        </w:rPr>
        <w:t xml:space="preserve">llation. </w:t>
      </w:r>
    </w:p>
    <w:p w14:paraId="40219423" w14:textId="633CDBCE" w:rsidR="00CB32AC" w:rsidRPr="00D66B9B" w:rsidRDefault="00CB32AC">
      <w:pPr>
        <w:rPr>
          <w:rFonts w:ascii="Arial" w:hAnsi="Arial" w:cs="Arial"/>
        </w:rPr>
      </w:pPr>
    </w:p>
    <w:p w14:paraId="083916F1" w14:textId="77777777" w:rsidR="00CB32AC" w:rsidRPr="00D66B9B" w:rsidRDefault="00CB32AC" w:rsidP="00CB32AC">
      <w:pPr>
        <w:jc w:val="both"/>
        <w:rPr>
          <w:rFonts w:ascii="Arial" w:hAnsi="Arial" w:cs="Arial"/>
          <w:szCs w:val="20"/>
          <w:u w:val="single"/>
        </w:rPr>
      </w:pPr>
      <w:r w:rsidRPr="00D66B9B">
        <w:rPr>
          <w:rFonts w:ascii="Arial" w:hAnsi="Arial" w:cs="Arial"/>
          <w:b/>
          <w:szCs w:val="20"/>
          <w:u w:val="single"/>
        </w:rPr>
        <w:t>Strategic Plan</w:t>
      </w:r>
    </w:p>
    <w:p w14:paraId="7F401C24" w14:textId="77777777" w:rsidR="007370BF" w:rsidRPr="00D66B9B" w:rsidRDefault="007370BF" w:rsidP="00CB32AC">
      <w:pPr>
        <w:jc w:val="both"/>
        <w:rPr>
          <w:rFonts w:ascii="Arial" w:hAnsi="Arial" w:cs="Arial"/>
          <w:szCs w:val="20"/>
        </w:rPr>
      </w:pPr>
    </w:p>
    <w:p w14:paraId="1131CF68" w14:textId="61832570" w:rsidR="00CB32AC" w:rsidRPr="00D66B9B" w:rsidRDefault="00CB32AC" w:rsidP="00CB32AC">
      <w:pPr>
        <w:jc w:val="both"/>
        <w:rPr>
          <w:rFonts w:ascii="Arial" w:hAnsi="Arial" w:cs="Arial"/>
          <w:szCs w:val="20"/>
        </w:rPr>
      </w:pPr>
      <w:r w:rsidRPr="00D66B9B">
        <w:rPr>
          <w:rFonts w:ascii="Arial" w:hAnsi="Arial" w:cs="Arial"/>
          <w:szCs w:val="20"/>
        </w:rPr>
        <w:t>Quality of Life</w:t>
      </w:r>
    </w:p>
    <w:p w14:paraId="3EEE7092" w14:textId="77777777" w:rsidR="00CB32AC" w:rsidRPr="00D66B9B" w:rsidRDefault="00CB32AC" w:rsidP="00CB32AC">
      <w:pPr>
        <w:jc w:val="both"/>
        <w:rPr>
          <w:rFonts w:ascii="Arial" w:hAnsi="Arial" w:cs="Arial"/>
          <w:szCs w:val="20"/>
        </w:rPr>
      </w:pPr>
    </w:p>
    <w:p w14:paraId="5C6155D2" w14:textId="301A5256" w:rsidR="00CB32AC" w:rsidRPr="00D66B9B" w:rsidRDefault="00CB32AC" w:rsidP="00CB32AC">
      <w:pPr>
        <w:jc w:val="both"/>
        <w:rPr>
          <w:rFonts w:ascii="Arial" w:hAnsi="Arial" w:cs="Arial"/>
          <w:szCs w:val="20"/>
          <w:u w:val="single"/>
        </w:rPr>
      </w:pPr>
      <w:r w:rsidRPr="00D66B9B">
        <w:rPr>
          <w:rFonts w:ascii="Arial" w:hAnsi="Arial" w:cs="Arial"/>
          <w:b/>
          <w:szCs w:val="20"/>
          <w:u w:val="single"/>
        </w:rPr>
        <w:t>Financial Impa</w:t>
      </w:r>
      <w:r w:rsidR="009E4471" w:rsidRPr="00D66B9B">
        <w:rPr>
          <w:rFonts w:ascii="Arial" w:hAnsi="Arial" w:cs="Arial"/>
          <w:b/>
          <w:szCs w:val="20"/>
          <w:u w:val="single"/>
        </w:rPr>
        <w:t>ct</w:t>
      </w:r>
    </w:p>
    <w:p w14:paraId="4BE91E5F" w14:textId="77777777" w:rsidR="007370BF" w:rsidRPr="00D66B9B" w:rsidRDefault="007370BF" w:rsidP="00CB32AC">
      <w:pPr>
        <w:jc w:val="both"/>
        <w:rPr>
          <w:rFonts w:ascii="Arial" w:hAnsi="Arial" w:cs="Arial"/>
          <w:szCs w:val="20"/>
        </w:rPr>
      </w:pPr>
    </w:p>
    <w:p w14:paraId="4D05AE38" w14:textId="6D8D4FA0" w:rsidR="000315D4" w:rsidRPr="002271E6" w:rsidRDefault="00CB32AC" w:rsidP="00CB32AC">
      <w:pPr>
        <w:jc w:val="both"/>
        <w:rPr>
          <w:rFonts w:ascii="Arial" w:hAnsi="Arial" w:cs="Arial"/>
          <w:szCs w:val="20"/>
        </w:rPr>
      </w:pPr>
      <w:r w:rsidRPr="00D66B9B">
        <w:rPr>
          <w:rFonts w:ascii="Arial" w:hAnsi="Arial" w:cs="Arial"/>
          <w:szCs w:val="20"/>
        </w:rPr>
        <w:t>Per the proposal submitted, the cost for M</w:t>
      </w:r>
      <w:r w:rsidR="00D66B9B" w:rsidRPr="00D66B9B">
        <w:rPr>
          <w:rFonts w:ascii="Arial" w:hAnsi="Arial" w:cs="Arial"/>
          <w:szCs w:val="20"/>
        </w:rPr>
        <w:t>r. Halligan’s</w:t>
      </w:r>
      <w:r w:rsidRPr="00D66B9B">
        <w:rPr>
          <w:rFonts w:ascii="Arial" w:hAnsi="Arial" w:cs="Arial"/>
          <w:szCs w:val="20"/>
        </w:rPr>
        <w:t xml:space="preserve"> services </w:t>
      </w:r>
      <w:proofErr w:type="gramStart"/>
      <w:r w:rsidR="00D66B9B" w:rsidRPr="00D66B9B">
        <w:rPr>
          <w:rFonts w:ascii="Arial" w:hAnsi="Arial" w:cs="Arial"/>
          <w:szCs w:val="20"/>
        </w:rPr>
        <w:t>are</w:t>
      </w:r>
      <w:proofErr w:type="gramEnd"/>
      <w:r w:rsidRPr="00D66B9B">
        <w:rPr>
          <w:rFonts w:ascii="Arial" w:hAnsi="Arial" w:cs="Arial"/>
          <w:szCs w:val="20"/>
        </w:rPr>
        <w:t xml:space="preserve"> $</w:t>
      </w:r>
      <w:r w:rsidR="00D66B9B" w:rsidRPr="00D66B9B">
        <w:rPr>
          <w:rFonts w:ascii="Arial" w:hAnsi="Arial" w:cs="Arial"/>
          <w:szCs w:val="20"/>
        </w:rPr>
        <w:t>41,550</w:t>
      </w:r>
      <w:r w:rsidRPr="00D66B9B">
        <w:rPr>
          <w:rFonts w:ascii="Arial" w:hAnsi="Arial" w:cs="Arial"/>
          <w:szCs w:val="20"/>
        </w:rPr>
        <w:t xml:space="preserve"> which includes </w:t>
      </w:r>
      <w:r w:rsidR="00D66B9B" w:rsidRPr="00D66B9B">
        <w:rPr>
          <w:rFonts w:ascii="Arial" w:hAnsi="Arial" w:cs="Arial"/>
          <w:szCs w:val="20"/>
        </w:rPr>
        <w:t>the</w:t>
      </w:r>
      <w:r w:rsidRPr="00D66B9B">
        <w:rPr>
          <w:rFonts w:ascii="Arial" w:hAnsi="Arial" w:cs="Arial"/>
          <w:szCs w:val="20"/>
        </w:rPr>
        <w:t xml:space="preserve"> </w:t>
      </w:r>
      <w:r w:rsidR="00D66B9B" w:rsidRPr="00D66B9B">
        <w:rPr>
          <w:rFonts w:ascii="Arial" w:hAnsi="Arial" w:cs="Arial"/>
          <w:szCs w:val="20"/>
        </w:rPr>
        <w:t>costs of materials, labor, inst</w:t>
      </w:r>
      <w:r w:rsidR="00D9503C">
        <w:rPr>
          <w:rFonts w:ascii="Arial" w:hAnsi="Arial" w:cs="Arial"/>
          <w:szCs w:val="20"/>
        </w:rPr>
        <w:t>a</w:t>
      </w:r>
      <w:r w:rsidR="00D66B9B" w:rsidRPr="00D66B9B">
        <w:rPr>
          <w:rFonts w:ascii="Arial" w:hAnsi="Arial" w:cs="Arial"/>
          <w:szCs w:val="20"/>
        </w:rPr>
        <w:t xml:space="preserve">llation, and bronze plaque. </w:t>
      </w:r>
      <w:r w:rsidRPr="00D66B9B">
        <w:rPr>
          <w:rFonts w:ascii="Arial" w:hAnsi="Arial" w:cs="Arial"/>
          <w:szCs w:val="20"/>
        </w:rPr>
        <w:t xml:space="preserve">An additional </w:t>
      </w:r>
      <w:r w:rsidR="00D66B9B" w:rsidRPr="00D66B9B">
        <w:rPr>
          <w:rFonts w:ascii="Arial" w:hAnsi="Arial" w:cs="Arial"/>
          <w:szCs w:val="20"/>
        </w:rPr>
        <w:t>$3,450</w:t>
      </w:r>
      <w:r w:rsidRPr="00D66B9B">
        <w:rPr>
          <w:rFonts w:ascii="Arial" w:hAnsi="Arial" w:cs="Arial"/>
          <w:szCs w:val="20"/>
        </w:rPr>
        <w:t xml:space="preserve"> is being requested by staff as contingency for any </w:t>
      </w:r>
      <w:r w:rsidR="00595FC4" w:rsidRPr="00D66B9B">
        <w:rPr>
          <w:rFonts w:ascii="Arial" w:hAnsi="Arial" w:cs="Arial"/>
          <w:szCs w:val="20"/>
        </w:rPr>
        <w:t xml:space="preserve">unanticipated </w:t>
      </w:r>
      <w:r w:rsidRPr="00D66B9B">
        <w:rPr>
          <w:rFonts w:ascii="Arial" w:hAnsi="Arial" w:cs="Arial"/>
          <w:szCs w:val="20"/>
        </w:rPr>
        <w:t>expenses associated with the project.</w:t>
      </w:r>
      <w:r>
        <w:rPr>
          <w:rFonts w:ascii="Arial" w:hAnsi="Arial" w:cs="Arial"/>
          <w:szCs w:val="20"/>
        </w:rPr>
        <w:t xml:space="preserve"> </w:t>
      </w:r>
      <w:r w:rsidR="00A72028" w:rsidRPr="00D66B9B">
        <w:rPr>
          <w:rFonts w:ascii="Arial" w:hAnsi="Arial" w:cs="Arial"/>
          <w:szCs w:val="20"/>
          <w:highlight w:val="yellow"/>
        </w:rPr>
        <w:t xml:space="preserve">As of </w:t>
      </w:r>
      <w:commentRangeStart w:id="28"/>
      <w:r w:rsidR="00016C82" w:rsidRPr="00D66B9B">
        <w:rPr>
          <w:rFonts w:ascii="Arial" w:hAnsi="Arial" w:cs="Arial"/>
          <w:szCs w:val="20"/>
          <w:highlight w:val="yellow"/>
        </w:rPr>
        <w:t>September</w:t>
      </w:r>
      <w:r w:rsidR="00E3551A" w:rsidRPr="00D66B9B">
        <w:rPr>
          <w:rFonts w:ascii="Arial" w:hAnsi="Arial" w:cs="Arial"/>
          <w:szCs w:val="20"/>
          <w:highlight w:val="yellow"/>
        </w:rPr>
        <w:t xml:space="preserve"> 30, 2023</w:t>
      </w:r>
      <w:commentRangeEnd w:id="28"/>
      <w:r w:rsidR="00E4111C">
        <w:rPr>
          <w:rStyle w:val="CommentReference"/>
        </w:rPr>
        <w:commentReference w:id="28"/>
      </w:r>
      <w:r w:rsidR="00A72028" w:rsidRPr="00D66B9B">
        <w:rPr>
          <w:rFonts w:ascii="Arial" w:hAnsi="Arial" w:cs="Arial"/>
          <w:szCs w:val="20"/>
          <w:highlight w:val="yellow"/>
        </w:rPr>
        <w:t>, the current</w:t>
      </w:r>
      <w:r w:rsidR="00E3551A" w:rsidRPr="00D66B9B">
        <w:rPr>
          <w:rFonts w:ascii="Arial" w:hAnsi="Arial" w:cs="Arial"/>
          <w:szCs w:val="20"/>
          <w:highlight w:val="yellow"/>
        </w:rPr>
        <w:t xml:space="preserve"> accumulated</w:t>
      </w:r>
      <w:r w:rsidR="00A72028" w:rsidRPr="00D66B9B">
        <w:rPr>
          <w:rFonts w:ascii="Arial" w:hAnsi="Arial" w:cs="Arial"/>
          <w:szCs w:val="20"/>
          <w:highlight w:val="yellow"/>
        </w:rPr>
        <w:t xml:space="preserve"> balance </w:t>
      </w:r>
      <w:r w:rsidR="00E3551A" w:rsidRPr="00D66B9B">
        <w:rPr>
          <w:rFonts w:ascii="Arial" w:hAnsi="Arial" w:cs="Arial"/>
          <w:szCs w:val="20"/>
          <w:highlight w:val="yellow"/>
        </w:rPr>
        <w:t>in the accounts related to</w:t>
      </w:r>
      <w:r w:rsidR="00A72028" w:rsidRPr="00D66B9B">
        <w:rPr>
          <w:rFonts w:ascii="Arial" w:hAnsi="Arial" w:cs="Arial"/>
          <w:szCs w:val="20"/>
          <w:highlight w:val="yellow"/>
        </w:rPr>
        <w:t xml:space="preserve"> Public Art </w:t>
      </w:r>
      <w:r w:rsidR="00E660C5" w:rsidRPr="00D66B9B">
        <w:rPr>
          <w:rFonts w:ascii="Arial" w:hAnsi="Arial" w:cs="Arial"/>
          <w:szCs w:val="20"/>
          <w:highlight w:val="yellow"/>
        </w:rPr>
        <w:t>#</w:t>
      </w:r>
      <w:bookmarkStart w:id="29" w:name="_Hlk148968711"/>
      <w:r w:rsidR="00A72028" w:rsidRPr="00D66B9B">
        <w:rPr>
          <w:rFonts w:ascii="Arial" w:hAnsi="Arial" w:cs="Arial"/>
          <w:szCs w:val="20"/>
          <w:highlight w:val="yellow"/>
        </w:rPr>
        <w:t xml:space="preserve">001-0000-324-62-05 </w:t>
      </w:r>
      <w:bookmarkEnd w:id="29"/>
      <w:r w:rsidR="00A72028" w:rsidRPr="00D66B9B">
        <w:rPr>
          <w:rFonts w:ascii="Arial" w:hAnsi="Arial" w:cs="Arial"/>
          <w:szCs w:val="20"/>
          <w:highlight w:val="yellow"/>
        </w:rPr>
        <w:t>(a.k.a. the ‘Art Fund’) is $</w:t>
      </w:r>
      <w:commentRangeStart w:id="30"/>
      <w:r w:rsidR="00E3551A" w:rsidRPr="00D66B9B">
        <w:rPr>
          <w:rFonts w:ascii="Arial" w:hAnsi="Arial" w:cs="Arial"/>
          <w:szCs w:val="20"/>
          <w:highlight w:val="yellow"/>
        </w:rPr>
        <w:t>200,468.36</w:t>
      </w:r>
      <w:r w:rsidR="00A72028" w:rsidRPr="00D66B9B">
        <w:rPr>
          <w:rFonts w:ascii="Arial" w:hAnsi="Arial" w:cs="Arial"/>
          <w:szCs w:val="20"/>
          <w:highlight w:val="yellow"/>
        </w:rPr>
        <w:t>.</w:t>
      </w:r>
      <w:r w:rsidR="00EE36FB" w:rsidRPr="00D66B9B">
        <w:rPr>
          <w:rFonts w:ascii="Arial" w:hAnsi="Arial" w:cs="Arial"/>
          <w:szCs w:val="20"/>
          <w:highlight w:val="yellow"/>
        </w:rPr>
        <w:t xml:space="preserve"> </w:t>
      </w:r>
      <w:commentRangeEnd w:id="30"/>
      <w:r w:rsidR="00457337" w:rsidRPr="00D66B9B">
        <w:rPr>
          <w:rStyle w:val="CommentReference"/>
          <w:highlight w:val="yellow"/>
        </w:rPr>
        <w:commentReference w:id="30"/>
      </w:r>
      <w:r w:rsidR="002271E6" w:rsidRPr="00D66B9B">
        <w:rPr>
          <w:rFonts w:ascii="Arial" w:hAnsi="Arial" w:cs="Arial"/>
          <w:szCs w:val="20"/>
          <w:highlight w:val="yellow"/>
        </w:rPr>
        <w:t xml:space="preserve">Upon approval of this item, staff will </w:t>
      </w:r>
      <w:r w:rsidR="00E3551A" w:rsidRPr="00D66B9B">
        <w:rPr>
          <w:rFonts w:ascii="Arial" w:hAnsi="Arial" w:cs="Arial"/>
          <w:szCs w:val="20"/>
          <w:highlight w:val="yellow"/>
        </w:rPr>
        <w:t>work with</w:t>
      </w:r>
      <w:ins w:id="31" w:author="Cheryl Greiner" w:date="2024-01-22T09:35:00Z">
        <w:r w:rsidR="00E4111C">
          <w:rPr>
            <w:rFonts w:ascii="Arial" w:hAnsi="Arial" w:cs="Arial"/>
            <w:szCs w:val="20"/>
            <w:highlight w:val="yellow"/>
          </w:rPr>
          <w:t xml:space="preserve"> Public Works Facility Maintenance and </w:t>
        </w:r>
      </w:ins>
      <w:del w:id="32" w:author="Cheryl Greiner" w:date="2024-01-22T09:35:00Z">
        <w:r w:rsidR="00E3551A" w:rsidRPr="00D66B9B" w:rsidDel="00E4111C">
          <w:rPr>
            <w:rFonts w:ascii="Arial" w:hAnsi="Arial" w:cs="Arial"/>
            <w:szCs w:val="20"/>
            <w:highlight w:val="yellow"/>
          </w:rPr>
          <w:delText xml:space="preserve"> </w:delText>
        </w:r>
      </w:del>
      <w:r w:rsidR="00E3551A" w:rsidRPr="00D66B9B">
        <w:rPr>
          <w:rFonts w:ascii="Arial" w:hAnsi="Arial" w:cs="Arial"/>
          <w:szCs w:val="20"/>
          <w:highlight w:val="yellow"/>
        </w:rPr>
        <w:t xml:space="preserve">Finance to </w:t>
      </w:r>
      <w:r w:rsidR="00381167">
        <w:rPr>
          <w:rFonts w:ascii="Arial" w:hAnsi="Arial" w:cs="Arial"/>
          <w:szCs w:val="20"/>
          <w:highlight w:val="yellow"/>
        </w:rPr>
        <w:t xml:space="preserve">request a </w:t>
      </w:r>
      <w:r w:rsidR="00E3551A" w:rsidRPr="00D66B9B">
        <w:rPr>
          <w:rFonts w:ascii="Arial" w:hAnsi="Arial" w:cs="Arial"/>
          <w:szCs w:val="20"/>
          <w:highlight w:val="yellow"/>
        </w:rPr>
        <w:t xml:space="preserve">budget </w:t>
      </w:r>
      <w:r w:rsidR="00381167">
        <w:rPr>
          <w:rFonts w:ascii="Arial" w:hAnsi="Arial" w:cs="Arial"/>
          <w:szCs w:val="20"/>
          <w:highlight w:val="yellow"/>
        </w:rPr>
        <w:t>amendment</w:t>
      </w:r>
      <w:r w:rsidR="00E3551A" w:rsidRPr="00D66B9B">
        <w:rPr>
          <w:rFonts w:ascii="Arial" w:hAnsi="Arial" w:cs="Arial"/>
          <w:szCs w:val="20"/>
          <w:highlight w:val="yellow"/>
        </w:rPr>
        <w:t xml:space="preserve"> </w:t>
      </w:r>
      <w:del w:id="33" w:author="Cheryl Greiner" w:date="2024-01-22T09:39:00Z">
        <w:r w:rsidR="00E3551A" w:rsidRPr="00D66B9B" w:rsidDel="007F4C5D">
          <w:rPr>
            <w:rFonts w:ascii="Arial" w:hAnsi="Arial" w:cs="Arial"/>
            <w:szCs w:val="20"/>
            <w:highlight w:val="yellow"/>
          </w:rPr>
          <w:delText>to</w:delText>
        </w:r>
        <w:r w:rsidR="002271E6" w:rsidRPr="00D66B9B" w:rsidDel="007F4C5D">
          <w:rPr>
            <w:rFonts w:ascii="Arial" w:hAnsi="Arial" w:cs="Arial"/>
            <w:szCs w:val="20"/>
            <w:highlight w:val="yellow"/>
          </w:rPr>
          <w:delText xml:space="preserve"> </w:delText>
        </w:r>
      </w:del>
      <w:r w:rsidR="002271E6" w:rsidRPr="00D66B9B">
        <w:rPr>
          <w:rFonts w:ascii="Arial" w:hAnsi="Arial" w:cs="Arial"/>
          <w:szCs w:val="20"/>
          <w:highlight w:val="yellow"/>
        </w:rPr>
        <w:t>allocat</w:t>
      </w:r>
      <w:ins w:id="34" w:author="Cheryl Greiner" w:date="2024-01-22T09:39:00Z">
        <w:r w:rsidR="007F4C5D">
          <w:rPr>
            <w:rFonts w:ascii="Arial" w:hAnsi="Arial" w:cs="Arial"/>
            <w:szCs w:val="20"/>
            <w:highlight w:val="yellow"/>
          </w:rPr>
          <w:t>ing</w:t>
        </w:r>
      </w:ins>
      <w:del w:id="35" w:author="Cheryl Greiner" w:date="2024-01-22T09:39:00Z">
        <w:r w:rsidR="002271E6" w:rsidRPr="00D66B9B" w:rsidDel="007F4C5D">
          <w:rPr>
            <w:rFonts w:ascii="Arial" w:hAnsi="Arial" w:cs="Arial"/>
            <w:szCs w:val="20"/>
            <w:highlight w:val="yellow"/>
          </w:rPr>
          <w:delText>e</w:delText>
        </w:r>
      </w:del>
      <w:r w:rsidR="002271E6" w:rsidRPr="00D66B9B">
        <w:rPr>
          <w:rFonts w:ascii="Arial" w:hAnsi="Arial" w:cs="Arial"/>
          <w:szCs w:val="20"/>
          <w:highlight w:val="yellow"/>
        </w:rPr>
        <w:t xml:space="preserve"> funds to account 001-0760-573-49-22 for the </w:t>
      </w:r>
      <w:r w:rsidR="00E3551A" w:rsidRPr="00D66B9B">
        <w:rPr>
          <w:rFonts w:ascii="Arial" w:hAnsi="Arial" w:cs="Arial"/>
          <w:szCs w:val="20"/>
          <w:highlight w:val="yellow"/>
        </w:rPr>
        <w:t xml:space="preserve">approved </w:t>
      </w:r>
      <w:r w:rsidR="002271E6" w:rsidRPr="00D66B9B">
        <w:rPr>
          <w:rFonts w:ascii="Arial" w:hAnsi="Arial" w:cs="Arial"/>
          <w:szCs w:val="20"/>
          <w:highlight w:val="yellow"/>
        </w:rPr>
        <w:t>project expenses.</w:t>
      </w:r>
      <w:r w:rsidR="002271E6">
        <w:rPr>
          <w:rFonts w:ascii="Arial" w:hAnsi="Arial" w:cs="Arial"/>
          <w:szCs w:val="20"/>
        </w:rPr>
        <w:t xml:space="preserve"> </w:t>
      </w:r>
    </w:p>
    <w:p w14:paraId="14333489" w14:textId="77777777" w:rsidR="000315D4" w:rsidRDefault="000315D4" w:rsidP="00CB32AC">
      <w:pPr>
        <w:jc w:val="both"/>
        <w:rPr>
          <w:rFonts w:ascii="Arial" w:hAnsi="Arial" w:cs="Arial"/>
          <w:b/>
          <w:szCs w:val="20"/>
          <w:u w:val="single"/>
        </w:rPr>
      </w:pPr>
    </w:p>
    <w:p w14:paraId="44431104" w14:textId="6DF968B7" w:rsidR="00CB32AC" w:rsidRPr="00947C69" w:rsidRDefault="00CB32AC" w:rsidP="00CB32AC">
      <w:pPr>
        <w:jc w:val="both"/>
        <w:rPr>
          <w:rFonts w:ascii="Arial" w:hAnsi="Arial" w:cs="Arial"/>
          <w:szCs w:val="20"/>
        </w:rPr>
      </w:pPr>
      <w:r w:rsidRPr="00947C69">
        <w:rPr>
          <w:rFonts w:ascii="Arial" w:hAnsi="Arial" w:cs="Arial"/>
          <w:b/>
          <w:szCs w:val="20"/>
          <w:u w:val="single"/>
        </w:rPr>
        <w:t>Procurement</w:t>
      </w:r>
    </w:p>
    <w:p w14:paraId="1066BA3E" w14:textId="77777777" w:rsidR="007370BF" w:rsidRDefault="007370BF" w:rsidP="007C1F8F">
      <w:pPr>
        <w:jc w:val="both"/>
        <w:rPr>
          <w:rFonts w:ascii="Arial" w:hAnsi="Arial" w:cs="Arial"/>
          <w:szCs w:val="20"/>
        </w:rPr>
      </w:pPr>
    </w:p>
    <w:p w14:paraId="6E1FDE52" w14:textId="493EFC6D" w:rsidR="007C1F8F" w:rsidRDefault="007C1F8F" w:rsidP="007C1F8F">
      <w:pPr>
        <w:jc w:val="both"/>
        <w:rPr>
          <w:rFonts w:ascii="Arial" w:hAnsi="Arial" w:cs="Arial"/>
          <w:szCs w:val="20"/>
        </w:rPr>
      </w:pPr>
      <w:r w:rsidRPr="00D66B9B">
        <w:rPr>
          <w:rFonts w:ascii="Arial" w:hAnsi="Arial" w:cs="Arial"/>
          <w:szCs w:val="20"/>
        </w:rPr>
        <w:t>The art services being procured are exempt from competition pursuant to Sec. 2-403 (a)(3)c of the City Procurement Code. Applicable forms will be submitted to Procurement pending project approval.</w:t>
      </w:r>
    </w:p>
    <w:p w14:paraId="5BF0B0B3" w14:textId="77777777" w:rsidR="00CB32AC" w:rsidRPr="00947C69" w:rsidRDefault="00CB32AC" w:rsidP="00CB32AC">
      <w:pPr>
        <w:jc w:val="both"/>
        <w:rPr>
          <w:rFonts w:ascii="Arial" w:hAnsi="Arial" w:cs="Arial"/>
          <w:szCs w:val="20"/>
        </w:rPr>
      </w:pPr>
    </w:p>
    <w:p w14:paraId="3BB7B299" w14:textId="77777777" w:rsidR="00CB32AC" w:rsidRPr="00947C69" w:rsidRDefault="00CB32AC" w:rsidP="00CB32AC">
      <w:pPr>
        <w:jc w:val="both"/>
        <w:rPr>
          <w:rFonts w:ascii="Arial" w:hAnsi="Arial" w:cs="Arial"/>
          <w:szCs w:val="20"/>
        </w:rPr>
      </w:pPr>
    </w:p>
    <w:p w14:paraId="114B5CD2" w14:textId="77777777" w:rsidR="00CB32AC" w:rsidRPr="00947C69" w:rsidRDefault="00CB32AC" w:rsidP="00CB32AC">
      <w:pPr>
        <w:jc w:val="both"/>
        <w:rPr>
          <w:rFonts w:ascii="Arial" w:hAnsi="Arial" w:cs="Arial"/>
          <w:szCs w:val="20"/>
        </w:rPr>
      </w:pPr>
      <w:r w:rsidRPr="006611E9">
        <w:rPr>
          <w:rFonts w:ascii="Arial" w:hAnsi="Arial" w:cs="Arial"/>
          <w:b/>
          <w:bCs/>
          <w:szCs w:val="20"/>
        </w:rPr>
        <w:t>Attachments</w:t>
      </w:r>
      <w:r w:rsidRPr="00947C69">
        <w:rPr>
          <w:rFonts w:ascii="Arial" w:hAnsi="Arial" w:cs="Arial"/>
          <w:szCs w:val="20"/>
        </w:rPr>
        <w:t>:</w:t>
      </w:r>
    </w:p>
    <w:p w14:paraId="13349179" w14:textId="0E9F6F90" w:rsidR="00CB32AC" w:rsidRDefault="00D66B9B" w:rsidP="00CB32AC">
      <w:pPr>
        <w:pStyle w:val="ListParagraph"/>
        <w:numPr>
          <w:ilvl w:val="0"/>
          <w:numId w:val="1"/>
        </w:numPr>
        <w:jc w:val="both"/>
        <w:rPr>
          <w:ins w:id="36" w:author="Shelby Mendelson" w:date="2024-01-22T10:30:00Z"/>
          <w:rFonts w:ascii="Arial" w:hAnsi="Arial" w:cs="Arial"/>
          <w:szCs w:val="20"/>
        </w:rPr>
      </w:pPr>
      <w:r>
        <w:rPr>
          <w:rFonts w:ascii="Arial" w:hAnsi="Arial" w:cs="Arial"/>
          <w:szCs w:val="20"/>
        </w:rPr>
        <w:t xml:space="preserve">Halligan </w:t>
      </w:r>
      <w:r w:rsidR="00EE36FB">
        <w:rPr>
          <w:rFonts w:ascii="Arial" w:hAnsi="Arial" w:cs="Arial"/>
          <w:szCs w:val="20"/>
        </w:rPr>
        <w:t>Proposal</w:t>
      </w:r>
    </w:p>
    <w:p w14:paraId="15879998" w14:textId="39FDD6D2" w:rsidR="00325DD6" w:rsidRDefault="00325DD6" w:rsidP="00CB32AC">
      <w:pPr>
        <w:pStyle w:val="ListParagraph"/>
        <w:numPr>
          <w:ilvl w:val="0"/>
          <w:numId w:val="1"/>
        </w:numPr>
        <w:jc w:val="both"/>
        <w:rPr>
          <w:rFonts w:ascii="Arial" w:hAnsi="Arial" w:cs="Arial"/>
          <w:szCs w:val="20"/>
        </w:rPr>
      </w:pPr>
      <w:ins w:id="37" w:author="Shelby Mendelson" w:date="2024-01-22T10:30:00Z">
        <w:r>
          <w:rPr>
            <w:rFonts w:ascii="Arial" w:hAnsi="Arial" w:cs="Arial"/>
            <w:szCs w:val="20"/>
          </w:rPr>
          <w:t>Legal Review of Placement of Artwork Near Walgreens in Heron Cre</w:t>
        </w:r>
      </w:ins>
      <w:ins w:id="38" w:author="Shelby Mendelson" w:date="2024-01-22T10:31:00Z">
        <w:r>
          <w:rPr>
            <w:rFonts w:ascii="Arial" w:hAnsi="Arial" w:cs="Arial"/>
            <w:szCs w:val="20"/>
          </w:rPr>
          <w:t>ek</w:t>
        </w:r>
      </w:ins>
    </w:p>
    <w:p w14:paraId="6A246B14" w14:textId="149311BC" w:rsidR="00024441" w:rsidRPr="00B866D6" w:rsidRDefault="00024441" w:rsidP="00CB32AC">
      <w:pPr>
        <w:pStyle w:val="ListParagraph"/>
        <w:numPr>
          <w:ilvl w:val="0"/>
          <w:numId w:val="1"/>
        </w:numPr>
        <w:jc w:val="both"/>
        <w:rPr>
          <w:rFonts w:ascii="Arial" w:hAnsi="Arial" w:cs="Arial"/>
          <w:szCs w:val="20"/>
        </w:rPr>
      </w:pPr>
      <w:r w:rsidRPr="00B866D6">
        <w:rPr>
          <w:rFonts w:ascii="Arial" w:hAnsi="Arial" w:cs="Arial"/>
          <w:szCs w:val="20"/>
        </w:rPr>
        <w:t>202</w:t>
      </w:r>
      <w:r w:rsidR="00B866D6" w:rsidRPr="00B866D6">
        <w:rPr>
          <w:rFonts w:ascii="Arial" w:hAnsi="Arial" w:cs="Arial"/>
          <w:szCs w:val="20"/>
        </w:rPr>
        <w:t>1-03-02</w:t>
      </w:r>
      <w:r w:rsidRPr="00B866D6">
        <w:rPr>
          <w:rFonts w:ascii="Arial" w:hAnsi="Arial" w:cs="Arial"/>
          <w:szCs w:val="20"/>
        </w:rPr>
        <w:t xml:space="preserve"> </w:t>
      </w:r>
      <w:r w:rsidR="00E660C5" w:rsidRPr="00B866D6">
        <w:rPr>
          <w:rFonts w:ascii="Arial" w:hAnsi="Arial" w:cs="Arial"/>
          <w:szCs w:val="20"/>
        </w:rPr>
        <w:t xml:space="preserve">City </w:t>
      </w:r>
      <w:r w:rsidRPr="00B866D6">
        <w:rPr>
          <w:rFonts w:ascii="Arial" w:hAnsi="Arial" w:cs="Arial"/>
          <w:szCs w:val="20"/>
        </w:rPr>
        <w:t>Commission Regular Meeting Minutes</w:t>
      </w:r>
    </w:p>
    <w:p w14:paraId="4C8BCDF2" w14:textId="3FDFA0F4" w:rsidR="00E660C5" w:rsidRPr="00B866D6" w:rsidRDefault="00E660C5" w:rsidP="00CB32AC">
      <w:pPr>
        <w:pStyle w:val="ListParagraph"/>
        <w:numPr>
          <w:ilvl w:val="0"/>
          <w:numId w:val="1"/>
        </w:numPr>
        <w:jc w:val="both"/>
        <w:rPr>
          <w:rFonts w:ascii="Arial" w:hAnsi="Arial" w:cs="Arial"/>
          <w:szCs w:val="20"/>
        </w:rPr>
      </w:pPr>
      <w:r w:rsidRPr="00B866D6">
        <w:rPr>
          <w:rFonts w:ascii="Arial" w:hAnsi="Arial" w:cs="Arial"/>
          <w:szCs w:val="20"/>
        </w:rPr>
        <w:t>202</w:t>
      </w:r>
      <w:r w:rsidR="00B866D6" w:rsidRPr="00B866D6">
        <w:rPr>
          <w:rFonts w:ascii="Arial" w:hAnsi="Arial" w:cs="Arial"/>
          <w:szCs w:val="20"/>
        </w:rPr>
        <w:t xml:space="preserve">1-12-14 </w:t>
      </w:r>
      <w:r w:rsidRPr="00B866D6">
        <w:rPr>
          <w:rFonts w:ascii="Arial" w:hAnsi="Arial" w:cs="Arial"/>
          <w:szCs w:val="20"/>
        </w:rPr>
        <w:t>City Commission Regular Meeting Minutes</w:t>
      </w:r>
    </w:p>
    <w:p w14:paraId="0B5D2A6E" w14:textId="3E223058" w:rsidR="000315D4" w:rsidRPr="00B866D6" w:rsidRDefault="00881D0A" w:rsidP="00CB32AC">
      <w:pPr>
        <w:pStyle w:val="ListParagraph"/>
        <w:numPr>
          <w:ilvl w:val="0"/>
          <w:numId w:val="1"/>
        </w:numPr>
        <w:jc w:val="both"/>
        <w:rPr>
          <w:rFonts w:ascii="Arial" w:hAnsi="Arial" w:cs="Arial"/>
          <w:szCs w:val="20"/>
        </w:rPr>
      </w:pPr>
      <w:r w:rsidRPr="00B866D6">
        <w:rPr>
          <w:rFonts w:ascii="Arial" w:hAnsi="Arial" w:cs="Arial"/>
          <w:szCs w:val="20"/>
        </w:rPr>
        <w:t>2023-</w:t>
      </w:r>
      <w:r w:rsidR="00B866D6" w:rsidRPr="00B866D6">
        <w:rPr>
          <w:rFonts w:ascii="Arial" w:hAnsi="Arial" w:cs="Arial"/>
          <w:szCs w:val="20"/>
        </w:rPr>
        <w:t>05-09</w:t>
      </w:r>
      <w:r w:rsidR="00BB37F7" w:rsidRPr="00B866D6">
        <w:rPr>
          <w:rFonts w:ascii="Arial" w:hAnsi="Arial" w:cs="Arial"/>
          <w:szCs w:val="20"/>
        </w:rPr>
        <w:t xml:space="preserve"> Art Advisory Board Meeting Minutes</w:t>
      </w:r>
    </w:p>
    <w:p w14:paraId="40A57B62" w14:textId="6D230595" w:rsidR="00B866D6" w:rsidRPr="00B866D6" w:rsidRDefault="00B866D6" w:rsidP="00CB32AC">
      <w:pPr>
        <w:pStyle w:val="ListParagraph"/>
        <w:numPr>
          <w:ilvl w:val="0"/>
          <w:numId w:val="1"/>
        </w:numPr>
        <w:jc w:val="both"/>
        <w:rPr>
          <w:rFonts w:ascii="Arial" w:hAnsi="Arial" w:cs="Arial"/>
          <w:szCs w:val="20"/>
        </w:rPr>
      </w:pPr>
      <w:r w:rsidRPr="00B866D6">
        <w:rPr>
          <w:rFonts w:ascii="Arial" w:hAnsi="Arial" w:cs="Arial"/>
          <w:szCs w:val="20"/>
        </w:rPr>
        <w:t>2023-12-19 Art Advisory Board Meeting Minutes</w:t>
      </w:r>
    </w:p>
    <w:p w14:paraId="30C9468D" w14:textId="1444E6E4" w:rsidR="00CB32AC" w:rsidRDefault="00CB32AC">
      <w:pPr>
        <w:rPr>
          <w:rFonts w:ascii="Arial" w:hAnsi="Arial" w:cs="Arial"/>
        </w:rPr>
      </w:pPr>
    </w:p>
    <w:p w14:paraId="325A6509" w14:textId="77777777" w:rsidR="00B866D6" w:rsidRPr="00B866D6" w:rsidRDefault="00B866D6" w:rsidP="00B866D6">
      <w:pPr>
        <w:rPr>
          <w:rFonts w:ascii="Arial" w:hAnsi="Arial" w:cs="Arial"/>
        </w:rPr>
      </w:pPr>
    </w:p>
    <w:p w14:paraId="0E042B60" w14:textId="77777777" w:rsidR="00F013C5" w:rsidRPr="00947C69" w:rsidRDefault="00F013C5" w:rsidP="00F013C5">
      <w:pPr>
        <w:jc w:val="both"/>
        <w:rPr>
          <w:rFonts w:ascii="Arial" w:hAnsi="Arial" w:cs="Arial"/>
          <w:szCs w:val="20"/>
        </w:rPr>
      </w:pPr>
      <w:r w:rsidRPr="00947C69">
        <w:rPr>
          <w:rFonts w:ascii="Arial" w:hAnsi="Arial" w:cs="Arial"/>
          <w:b/>
          <w:szCs w:val="20"/>
        </w:rPr>
        <w:t xml:space="preserve">Prepared by:  </w:t>
      </w:r>
      <w:r w:rsidRPr="00947C69">
        <w:rPr>
          <w:rFonts w:ascii="Arial" w:hAnsi="Arial" w:cs="Arial"/>
          <w:b/>
          <w:szCs w:val="20"/>
        </w:rPr>
        <w:tab/>
      </w:r>
      <w:r w:rsidRPr="00947C69">
        <w:rPr>
          <w:rFonts w:ascii="Arial" w:hAnsi="Arial" w:cs="Arial"/>
          <w:b/>
          <w:szCs w:val="20"/>
        </w:rPr>
        <w:tab/>
      </w:r>
      <w:r>
        <w:rPr>
          <w:rFonts w:ascii="Arial" w:hAnsi="Arial" w:cs="Arial"/>
          <w:szCs w:val="20"/>
        </w:rPr>
        <w:t>Shelby Mendelson, Recreation Manager</w:t>
      </w:r>
    </w:p>
    <w:p w14:paraId="5100AAC9" w14:textId="77777777" w:rsidR="00F013C5" w:rsidRPr="00947C69" w:rsidRDefault="00F013C5" w:rsidP="00F013C5">
      <w:pPr>
        <w:jc w:val="both"/>
        <w:rPr>
          <w:rFonts w:ascii="Arial" w:hAnsi="Arial" w:cs="Arial"/>
          <w:b/>
          <w:szCs w:val="20"/>
        </w:rPr>
      </w:pPr>
    </w:p>
    <w:p w14:paraId="21A4C19B" w14:textId="77777777" w:rsidR="00F013C5" w:rsidRPr="00947C69" w:rsidRDefault="00F013C5" w:rsidP="00F013C5">
      <w:pPr>
        <w:jc w:val="both"/>
        <w:rPr>
          <w:rFonts w:ascii="Arial" w:hAnsi="Arial" w:cs="Arial"/>
          <w:szCs w:val="20"/>
        </w:rPr>
      </w:pPr>
      <w:r w:rsidRPr="00947C69">
        <w:rPr>
          <w:rFonts w:ascii="Arial" w:hAnsi="Arial" w:cs="Arial"/>
          <w:b/>
          <w:szCs w:val="20"/>
        </w:rPr>
        <w:t xml:space="preserve">Department Director:  </w:t>
      </w:r>
      <w:r w:rsidRPr="00947C69">
        <w:rPr>
          <w:rFonts w:ascii="Arial" w:hAnsi="Arial" w:cs="Arial"/>
          <w:b/>
          <w:szCs w:val="20"/>
        </w:rPr>
        <w:tab/>
      </w:r>
      <w:r>
        <w:rPr>
          <w:rFonts w:ascii="Arial" w:hAnsi="Arial" w:cs="Arial"/>
          <w:szCs w:val="20"/>
        </w:rPr>
        <w:t>Sandy Pfundheller, Director</w:t>
      </w:r>
    </w:p>
    <w:p w14:paraId="64D99E2C" w14:textId="0B95F1E7" w:rsidR="00F013C5" w:rsidRDefault="00F013C5">
      <w:pPr>
        <w:rPr>
          <w:rFonts w:ascii="Arial" w:hAnsi="Arial" w:cs="Arial"/>
        </w:rPr>
      </w:pPr>
    </w:p>
    <w:p w14:paraId="126DDE52" w14:textId="2AD6CEB7" w:rsidR="00F013C5" w:rsidRPr="00E04DD1" w:rsidRDefault="00F013C5">
      <w:pPr>
        <w:rPr>
          <w:rFonts w:ascii="Arial" w:hAnsi="Arial" w:cs="Arial"/>
        </w:rPr>
      </w:pPr>
    </w:p>
    <w:bookmarkEnd w:id="0"/>
    <w:p w14:paraId="31579A79" w14:textId="3226CD68" w:rsidR="00E04DD1" w:rsidRPr="00E04DD1" w:rsidRDefault="00E04DD1">
      <w:pPr>
        <w:rPr>
          <w:rFonts w:ascii="Arial" w:hAnsi="Arial" w:cs="Arial"/>
        </w:rPr>
      </w:pPr>
    </w:p>
    <w:sectPr w:rsidR="00E04DD1" w:rsidRPr="00E04DD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8" w:author="Cheryl Greiner" w:date="2024-01-22T09:34:00Z" w:initials="CG">
    <w:p w14:paraId="57F168A1" w14:textId="77777777" w:rsidR="00E4111C" w:rsidRDefault="00E4111C" w:rsidP="00F977AF">
      <w:pPr>
        <w:pStyle w:val="CommentText"/>
      </w:pPr>
      <w:r>
        <w:rPr>
          <w:rStyle w:val="CommentReference"/>
        </w:rPr>
        <w:annotationRef/>
      </w:r>
      <w:r>
        <w:t>Could we update to December 31, 2023?</w:t>
      </w:r>
    </w:p>
  </w:comment>
  <w:comment w:id="30" w:author="Rachael Payne" w:date="2023-10-31T10:49:00Z" w:initials="RP">
    <w:p w14:paraId="46D5C47F" w14:textId="75F0480E" w:rsidR="00457337" w:rsidRDefault="00457337">
      <w:pPr>
        <w:pStyle w:val="CommentText"/>
      </w:pPr>
      <w:r>
        <w:rPr>
          <w:rStyle w:val="CommentReference"/>
        </w:rPr>
        <w:annotationRef/>
      </w:r>
      <w:r w:rsidR="00BF484C">
        <w:rPr>
          <w:rStyle w:val="CommentReference"/>
        </w:rPr>
        <w:t>Verified via email from Scott Skipper</w:t>
      </w:r>
      <w:r w:rsidR="0062329D">
        <w:rPr>
          <w:rStyle w:val="CommentReference"/>
        </w:rPr>
        <w:t>, Accounting Manager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F168A1" w15:done="0"/>
  <w15:commentEx w15:paraId="46D5C4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8B531" w16cex:dateUtc="2024-01-22T14:34:00Z"/>
  <w16cex:commentExtensible w16cex:durableId="28EB5A3D" w16cex:dateUtc="2023-10-31T14: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F168A1" w16cid:durableId="2958B531"/>
  <w16cid:commentId w16cid:paraId="46D5C47F" w16cid:durableId="28EB5A3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271F46"/>
    <w:multiLevelType w:val="hybridMultilevel"/>
    <w:tmpl w:val="88581BE6"/>
    <w:lvl w:ilvl="0" w:tplc="A14685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5EDF584F"/>
    <w:multiLevelType w:val="hybridMultilevel"/>
    <w:tmpl w:val="2DAC8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3808424">
    <w:abstractNumId w:val="0"/>
  </w:num>
  <w:num w:numId="2" w16cid:durableId="58596442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eryl Greiner">
    <w15:presenceInfo w15:providerId="AD" w15:userId="S::cgreiner@northportfl.gov::ed127945-6c23-4a61-8039-5a9cc18b8ba4"/>
  </w15:person>
  <w15:person w15:author="Shelby Mendelson">
    <w15:presenceInfo w15:providerId="AD" w15:userId="S::smendelson@northportfl.gov::accf8769-3fb2-421f-9000-a8f7c3acfd01"/>
  </w15:person>
  <w15:person w15:author="Rachael Payne">
    <w15:presenceInfo w15:providerId="AD" w15:userId="S::rpayne@northportfl.gov::cdfab34a-b938-4c6d-97f8-32432774a3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C77"/>
    <w:rsid w:val="00016C82"/>
    <w:rsid w:val="00020A4A"/>
    <w:rsid w:val="00024441"/>
    <w:rsid w:val="000315D4"/>
    <w:rsid w:val="000D40A7"/>
    <w:rsid w:val="001272C1"/>
    <w:rsid w:val="00170E9D"/>
    <w:rsid w:val="0018693B"/>
    <w:rsid w:val="001B0BA6"/>
    <w:rsid w:val="001D3DDC"/>
    <w:rsid w:val="001F06FB"/>
    <w:rsid w:val="00216CFA"/>
    <w:rsid w:val="002271E6"/>
    <w:rsid w:val="00246E27"/>
    <w:rsid w:val="002857CA"/>
    <w:rsid w:val="002C45CC"/>
    <w:rsid w:val="00316A4E"/>
    <w:rsid w:val="00317503"/>
    <w:rsid w:val="00325DD6"/>
    <w:rsid w:val="0035299E"/>
    <w:rsid w:val="00381167"/>
    <w:rsid w:val="00384FB2"/>
    <w:rsid w:val="0039345E"/>
    <w:rsid w:val="003A4933"/>
    <w:rsid w:val="003B1069"/>
    <w:rsid w:val="003C49D8"/>
    <w:rsid w:val="003C679F"/>
    <w:rsid w:val="003D6503"/>
    <w:rsid w:val="003E0FDE"/>
    <w:rsid w:val="00413374"/>
    <w:rsid w:val="00420B3E"/>
    <w:rsid w:val="00430C17"/>
    <w:rsid w:val="00445019"/>
    <w:rsid w:val="00457337"/>
    <w:rsid w:val="004C2D58"/>
    <w:rsid w:val="00566CC0"/>
    <w:rsid w:val="00575278"/>
    <w:rsid w:val="005802AB"/>
    <w:rsid w:val="00595FC4"/>
    <w:rsid w:val="00611462"/>
    <w:rsid w:val="0062329D"/>
    <w:rsid w:val="00644FE2"/>
    <w:rsid w:val="00653643"/>
    <w:rsid w:val="006611E9"/>
    <w:rsid w:val="006A1AC8"/>
    <w:rsid w:val="006A43DA"/>
    <w:rsid w:val="006B367C"/>
    <w:rsid w:val="006C27F3"/>
    <w:rsid w:val="006E007B"/>
    <w:rsid w:val="006E64E9"/>
    <w:rsid w:val="006F4F7B"/>
    <w:rsid w:val="00700852"/>
    <w:rsid w:val="00716D4A"/>
    <w:rsid w:val="00727FD5"/>
    <w:rsid w:val="007370BF"/>
    <w:rsid w:val="00750C1C"/>
    <w:rsid w:val="00755B3B"/>
    <w:rsid w:val="007A1FE8"/>
    <w:rsid w:val="007B1491"/>
    <w:rsid w:val="007B2EE1"/>
    <w:rsid w:val="007C1F8F"/>
    <w:rsid w:val="007C6860"/>
    <w:rsid w:val="007D0464"/>
    <w:rsid w:val="007E11B4"/>
    <w:rsid w:val="007F3276"/>
    <w:rsid w:val="007F4C5D"/>
    <w:rsid w:val="008302DB"/>
    <w:rsid w:val="00833DCC"/>
    <w:rsid w:val="00845200"/>
    <w:rsid w:val="00851711"/>
    <w:rsid w:val="008618E3"/>
    <w:rsid w:val="00865A1B"/>
    <w:rsid w:val="00881D0A"/>
    <w:rsid w:val="0089543D"/>
    <w:rsid w:val="008A5BA9"/>
    <w:rsid w:val="008B2C77"/>
    <w:rsid w:val="008D2B6E"/>
    <w:rsid w:val="00916935"/>
    <w:rsid w:val="0091697C"/>
    <w:rsid w:val="00940797"/>
    <w:rsid w:val="00945513"/>
    <w:rsid w:val="00957695"/>
    <w:rsid w:val="00976664"/>
    <w:rsid w:val="0099315B"/>
    <w:rsid w:val="00997098"/>
    <w:rsid w:val="009E4471"/>
    <w:rsid w:val="00A34E0A"/>
    <w:rsid w:val="00A55CA1"/>
    <w:rsid w:val="00A61FE9"/>
    <w:rsid w:val="00A72028"/>
    <w:rsid w:val="00A863EB"/>
    <w:rsid w:val="00AA62C1"/>
    <w:rsid w:val="00B838E9"/>
    <w:rsid w:val="00B866D6"/>
    <w:rsid w:val="00BA767A"/>
    <w:rsid w:val="00BB297D"/>
    <w:rsid w:val="00BB37F7"/>
    <w:rsid w:val="00BB44C0"/>
    <w:rsid w:val="00BD2F9E"/>
    <w:rsid w:val="00BF484C"/>
    <w:rsid w:val="00C961C5"/>
    <w:rsid w:val="00CA09B0"/>
    <w:rsid w:val="00CB32AC"/>
    <w:rsid w:val="00D026CE"/>
    <w:rsid w:val="00D47038"/>
    <w:rsid w:val="00D52186"/>
    <w:rsid w:val="00D63C5D"/>
    <w:rsid w:val="00D66B9B"/>
    <w:rsid w:val="00D9503C"/>
    <w:rsid w:val="00E015C5"/>
    <w:rsid w:val="00E04DD1"/>
    <w:rsid w:val="00E240A7"/>
    <w:rsid w:val="00E3551A"/>
    <w:rsid w:val="00E4111C"/>
    <w:rsid w:val="00E660C5"/>
    <w:rsid w:val="00EC340D"/>
    <w:rsid w:val="00EC540C"/>
    <w:rsid w:val="00ED13C8"/>
    <w:rsid w:val="00EE36FB"/>
    <w:rsid w:val="00F013C5"/>
    <w:rsid w:val="00F31B13"/>
    <w:rsid w:val="00F42C9B"/>
    <w:rsid w:val="00F602B0"/>
    <w:rsid w:val="00F83073"/>
    <w:rsid w:val="00FA0C48"/>
    <w:rsid w:val="00FD6E4B"/>
    <w:rsid w:val="00FF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3CC9"/>
  <w15:chartTrackingRefBased/>
  <w15:docId w15:val="{0ECC003C-D7AE-4EFB-B5F0-FF266AA74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C77"/>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CB32AC"/>
    <w:pPr>
      <w:ind w:left="720"/>
      <w:contextualSpacing/>
    </w:pPr>
  </w:style>
  <w:style w:type="character" w:styleId="CommentReference">
    <w:name w:val="annotation reference"/>
    <w:basedOn w:val="DefaultParagraphFont"/>
    <w:uiPriority w:val="99"/>
    <w:semiHidden/>
    <w:unhideWhenUsed/>
    <w:rsid w:val="00BB44C0"/>
    <w:rPr>
      <w:sz w:val="16"/>
      <w:szCs w:val="16"/>
    </w:rPr>
  </w:style>
  <w:style w:type="paragraph" w:styleId="CommentText">
    <w:name w:val="annotation text"/>
    <w:basedOn w:val="Normal"/>
    <w:link w:val="CommentTextChar"/>
    <w:uiPriority w:val="99"/>
    <w:unhideWhenUsed/>
    <w:rsid w:val="00BB44C0"/>
    <w:rPr>
      <w:szCs w:val="20"/>
    </w:rPr>
  </w:style>
  <w:style w:type="character" w:customStyle="1" w:styleId="CommentTextChar">
    <w:name w:val="Comment Text Char"/>
    <w:basedOn w:val="DefaultParagraphFont"/>
    <w:link w:val="CommentText"/>
    <w:uiPriority w:val="99"/>
    <w:rsid w:val="00BB44C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B44C0"/>
    <w:rPr>
      <w:b/>
      <w:bCs/>
    </w:rPr>
  </w:style>
  <w:style w:type="character" w:customStyle="1" w:styleId="CommentSubjectChar">
    <w:name w:val="Comment Subject Char"/>
    <w:basedOn w:val="CommentTextChar"/>
    <w:link w:val="CommentSubject"/>
    <w:uiPriority w:val="99"/>
    <w:semiHidden/>
    <w:rsid w:val="00BB44C0"/>
    <w:rPr>
      <w:rFonts w:ascii="Times New Roman" w:eastAsia="Times New Roman" w:hAnsi="Times New Roman" w:cs="Times New Roman"/>
      <w:b/>
      <w:bCs/>
      <w:sz w:val="20"/>
      <w:szCs w:val="20"/>
    </w:rPr>
  </w:style>
  <w:style w:type="paragraph" w:styleId="Revision">
    <w:name w:val="Revision"/>
    <w:hidden/>
    <w:uiPriority w:val="99"/>
    <w:semiHidden/>
    <w:rsid w:val="00916935"/>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1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E1EAD147B3014B92670144EEA7308B" ma:contentTypeVersion="14" ma:contentTypeDescription="Create a new document." ma:contentTypeScope="" ma:versionID="b54e18ede8491386fd8c9aefcb2b1e6b">
  <xsd:schema xmlns:xsd="http://www.w3.org/2001/XMLSchema" xmlns:xs="http://www.w3.org/2001/XMLSchema" xmlns:p="http://schemas.microsoft.com/office/2006/metadata/properties" xmlns:ns3="ffacf814-7c06-4e4c-a54a-4312ec919332" xmlns:ns4="37b8b0d0-517d-4d04-a92b-65293187f368" targetNamespace="http://schemas.microsoft.com/office/2006/metadata/properties" ma:root="true" ma:fieldsID="a0c5c06662c5a4fd37f968d627f9a813" ns3:_="" ns4:_="">
    <xsd:import namespace="ffacf814-7c06-4e4c-a54a-4312ec919332"/>
    <xsd:import namespace="37b8b0d0-517d-4d04-a92b-65293187f36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cf814-7c06-4e4c-a54a-4312ec9193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b8b0d0-517d-4d04-a92b-65293187f36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ffacf814-7c06-4e4c-a54a-4312ec919332" xsi:nil="true"/>
  </documentManagement>
</p:properties>
</file>

<file path=customXml/itemProps1.xml><?xml version="1.0" encoding="utf-8"?>
<ds:datastoreItem xmlns:ds="http://schemas.openxmlformats.org/officeDocument/2006/customXml" ds:itemID="{EDA4C6F0-B598-4002-AEAE-D79AEEE31937}">
  <ds:schemaRefs>
    <ds:schemaRef ds:uri="http://schemas.openxmlformats.org/officeDocument/2006/bibliography"/>
  </ds:schemaRefs>
</ds:datastoreItem>
</file>

<file path=customXml/itemProps2.xml><?xml version="1.0" encoding="utf-8"?>
<ds:datastoreItem xmlns:ds="http://schemas.openxmlformats.org/officeDocument/2006/customXml" ds:itemID="{29BF1153-67F4-4869-9F10-28FAC5794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cf814-7c06-4e4c-a54a-4312ec919332"/>
    <ds:schemaRef ds:uri="37b8b0d0-517d-4d04-a92b-65293187f3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00D31E-07CB-4C41-827A-931F36898FE2}">
  <ds:schemaRefs>
    <ds:schemaRef ds:uri="http://schemas.microsoft.com/sharepoint/v3/contenttype/forms"/>
  </ds:schemaRefs>
</ds:datastoreItem>
</file>

<file path=customXml/itemProps4.xml><?xml version="1.0" encoding="utf-8"?>
<ds:datastoreItem xmlns:ds="http://schemas.openxmlformats.org/officeDocument/2006/customXml" ds:itemID="{3AA2F466-8248-42B2-8BA0-FDFE7D278C58}">
  <ds:schemaRefs>
    <ds:schemaRef ds:uri="http://purl.org/dc/elements/1.1/"/>
    <ds:schemaRef ds:uri="http://schemas.microsoft.com/office/2006/documentManagement/types"/>
    <ds:schemaRef ds:uri="37b8b0d0-517d-4d04-a92b-65293187f368"/>
    <ds:schemaRef ds:uri="ffacf814-7c06-4e4c-a54a-4312ec919332"/>
    <ds:schemaRef ds:uri="http://purl.org/dc/term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811</Words>
  <Characters>4623</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Mendelson</dc:creator>
  <cp:keywords/>
  <dc:description/>
  <cp:lastModifiedBy>Shelby Mendelson</cp:lastModifiedBy>
  <cp:revision>2</cp:revision>
  <dcterms:created xsi:type="dcterms:W3CDTF">2024-01-22T15:31:00Z</dcterms:created>
  <dcterms:modified xsi:type="dcterms:W3CDTF">2024-01-22T15:31:00Z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0x010100F5E1EAD147B3014B92670144EEA7308B</vt:lpwstr>
  </property>
</Properties>
</file>